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651" w:rsidRDefault="008C1651" w:rsidP="008C1651">
      <w:pPr>
        <w:pStyle w:val="Heading4"/>
      </w:pPr>
      <w:bookmarkStart w:id="0" w:name="_Toc256001576"/>
      <w:r>
        <w:rPr>
          <w:noProof/>
        </w:rPr>
        <w:t>II.Г.2 - Инвестиции за преработка на селскостопански продукти</w:t>
      </w:r>
      <w:bookmarkEnd w:id="0"/>
      <w:r>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II.Г.2</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 xml:space="preserve">Инвестиции за преработка на селскостопански продукти </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INVEST(73-74) - Инвестиции, включително инвестиции за напояване</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O.24. Брой на подпомаганите операции или единици за инвестиции в производствени дейности извън земеделските стопанства</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Приемственост между поколенията: Не</w:t>
            </w:r>
          </w:p>
          <w:p w:rsidR="008C1651" w:rsidRDefault="008C1651" w:rsidP="00AC0208">
            <w:pPr>
              <w:rPr>
                <w:color w:val="000000"/>
                <w:sz w:val="20"/>
              </w:rPr>
            </w:pPr>
            <w:r>
              <w:rPr>
                <w:noProof/>
                <w:color w:val="000000"/>
                <w:sz w:val="20"/>
              </w:rPr>
              <w:t>Околна среда: Не</w:t>
            </w:r>
          </w:p>
          <w:p w:rsidR="008C1651" w:rsidRDefault="008C1651" w:rsidP="00AC0208">
            <w:pPr>
              <w:rPr>
                <w:color w:val="000000"/>
                <w:sz w:val="20"/>
              </w:rPr>
            </w:pPr>
            <w:r>
              <w:rPr>
                <w:noProof/>
                <w:color w:val="000000"/>
                <w:sz w:val="20"/>
              </w:rPr>
              <w:t xml:space="preserve">Система за облекчения за екосхеми: </w:t>
            </w:r>
          </w:p>
          <w:p w:rsidR="008C1651" w:rsidRDefault="008C1651" w:rsidP="00AC0208">
            <w:pPr>
              <w:rPr>
                <w:color w:val="000000"/>
                <w:sz w:val="20"/>
              </w:rPr>
            </w:pPr>
            <w:r>
              <w:rPr>
                <w:noProof/>
                <w:color w:val="000000"/>
                <w:sz w:val="20"/>
              </w:rPr>
              <w:t>Подход LEADER: Не</w:t>
            </w:r>
          </w:p>
        </w:tc>
      </w:tr>
    </w:tbl>
    <w:p w:rsidR="008C1651" w:rsidRDefault="008C1651" w:rsidP="008C1651">
      <w:pPr>
        <w:pStyle w:val="Heading5"/>
        <w:rPr>
          <w:b w:val="0"/>
          <w:color w:val="000000"/>
          <w:sz w:val="24"/>
        </w:rPr>
      </w:pPr>
      <w:bookmarkStart w:id="1" w:name="_Toc256001577"/>
      <w:r>
        <w:rPr>
          <w:b w:val="0"/>
          <w:noProof/>
          <w:color w:val="000000"/>
          <w:sz w:val="24"/>
        </w:rPr>
        <w:t>1 Териториално приложение и ако е уместно, регионално измерение</w:t>
      </w:r>
      <w:bookmarkEnd w:id="1"/>
    </w:p>
    <w:p w:rsidR="008C1651" w:rsidRDefault="008C1651" w:rsidP="008C1651">
      <w:pPr>
        <w:rPr>
          <w:color w:val="000000"/>
          <w:sz w:val="0"/>
        </w:rPr>
      </w:pPr>
      <w:r>
        <w:rPr>
          <w:noProof/>
          <w:color w:val="000000"/>
        </w:rPr>
        <w:t xml:space="preserve">Териториално приложение: </w:t>
      </w:r>
      <w:r>
        <w:rPr>
          <w:b/>
          <w:noProof/>
          <w:color w:val="000000"/>
        </w:rPr>
        <w:t>Национално равнище</w:t>
      </w:r>
    </w:p>
    <w:p w:rsidR="008C1651" w:rsidRDefault="008C1651" w:rsidP="008C1651">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8C1651" w:rsidTr="00AC0208">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8C1651" w:rsidRDefault="008C1651" w:rsidP="00AC0208">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8C1651" w:rsidRDefault="008C1651" w:rsidP="00AC0208">
            <w:pPr>
              <w:rPr>
                <w:color w:val="000000"/>
                <w:sz w:val="20"/>
              </w:rPr>
            </w:pPr>
            <w:r>
              <w:rPr>
                <w:b/>
                <w:noProof/>
                <w:color w:val="000000"/>
                <w:sz w:val="20"/>
              </w:rPr>
              <w:t>Описание</w:t>
            </w:r>
          </w:p>
        </w:tc>
      </w:tr>
      <w:tr w:rsidR="008C1651" w:rsidTr="00AC0208">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8C1651" w:rsidRDefault="008C1651" w:rsidP="00AC0208">
            <w:pPr>
              <w:rPr>
                <w:color w:val="000000"/>
                <w:sz w:val="20"/>
              </w:rPr>
            </w:pPr>
            <w:r>
              <w:rPr>
                <w:noProof/>
                <w:color w:val="000000"/>
                <w:sz w:val="20"/>
              </w:rPr>
              <w:t xml:space="preserve">България </w:t>
            </w:r>
          </w:p>
        </w:tc>
      </w:tr>
    </w:tbl>
    <w:p w:rsidR="008C1651" w:rsidRDefault="008C1651" w:rsidP="008C1651">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 xml:space="preserve">Териториалният обхват на проектните предложения, включващи инвестиции в преработка на продукти от Приложение № I от Договора за функционирането на Европейския съюз (ДФЕС) е територията на Република България. </w:t>
            </w:r>
          </w:p>
          <w:p w:rsidR="008C1651" w:rsidRDefault="008C1651" w:rsidP="00AC0208">
            <w:pPr>
              <w:spacing w:before="40" w:after="40"/>
            </w:pPr>
            <w:r>
              <w:rPr>
                <w:noProof/>
              </w:rPr>
              <w:t>Териториалният обхват на проектните предложения, включващи инвестиции в преработка на продукти от приложение № І от ДФЕС в продукти извън приложение № І от ДФЕС или памук е съгласно Регламент (ЕС) 2023/2831 на Комисията от 13 декември 2023 година.</w:t>
            </w:r>
          </w:p>
        </w:tc>
      </w:tr>
    </w:tbl>
    <w:p w:rsidR="008C1651" w:rsidRDefault="008C1651" w:rsidP="008C1651">
      <w:pPr>
        <w:pStyle w:val="Heading5"/>
        <w:spacing w:before="20" w:after="20"/>
        <w:rPr>
          <w:b w:val="0"/>
          <w:i w:val="0"/>
          <w:color w:val="000000"/>
          <w:sz w:val="24"/>
        </w:rPr>
      </w:pPr>
      <w:bookmarkStart w:id="2" w:name="_Toc256001578"/>
      <w:r>
        <w:rPr>
          <w:b w:val="0"/>
          <w:i w:val="0"/>
          <w:noProof/>
          <w:color w:val="000000"/>
          <w:sz w:val="24"/>
        </w:rPr>
        <w:t>2 Свързани специфични цели, междусекторна цел и уместни секторни цели</w:t>
      </w:r>
      <w:bookmarkEnd w:id="2"/>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8C1651" w:rsidTr="00AC0208">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8C1651" w:rsidTr="00AC0208">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SO3 Подобряване на позицията на земеделските стопани във веригата на стойността</w:t>
            </w:r>
          </w:p>
        </w:tc>
      </w:tr>
      <w:tr w:rsidR="008C1651" w:rsidTr="00AC0208">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bl>
    <w:p w:rsidR="008C1651" w:rsidRDefault="008C1651" w:rsidP="008C1651">
      <w:pPr>
        <w:spacing w:before="20" w:after="20"/>
        <w:rPr>
          <w:color w:val="000000"/>
          <w:sz w:val="0"/>
        </w:rPr>
      </w:pPr>
    </w:p>
    <w:p w:rsidR="008C1651" w:rsidRDefault="008C1651" w:rsidP="008C1651">
      <w:pPr>
        <w:pStyle w:val="Heading5"/>
        <w:spacing w:before="20" w:after="20"/>
        <w:rPr>
          <w:b w:val="0"/>
          <w:i w:val="0"/>
          <w:color w:val="000000"/>
          <w:sz w:val="24"/>
        </w:rPr>
      </w:pPr>
      <w:bookmarkStart w:id="3" w:name="_Toc256001579"/>
      <w:r>
        <w:rPr>
          <w:b w:val="0"/>
          <w:i w:val="0"/>
          <w:noProof/>
          <w:color w:val="000000"/>
          <w:sz w:val="24"/>
        </w:rPr>
        <w:t>3 Потребности, обхванати от интервенцията</w:t>
      </w:r>
      <w:bookmarkEnd w:id="3"/>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color w:val="000000"/>
                <w:sz w:val="20"/>
              </w:rPr>
            </w:pPr>
            <w:r>
              <w:rPr>
                <w:b/>
                <w:noProof/>
                <w:color w:val="000000"/>
                <w:sz w:val="20"/>
              </w:rPr>
              <w:t>Разгледана в стратегически план по ОСП</w:t>
            </w:r>
          </w:p>
        </w:tc>
      </w:tr>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 xml:space="preserve">П.3.6.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Осигуряване на необходимото количество и качество  местни суровини за по-пълно използване на капа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Да</w:t>
            </w:r>
          </w:p>
        </w:tc>
      </w:tr>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П.8.1.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Диверсификация на икономическата дейност.Стимулиране на нови производства в областта на биоикономика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Да</w:t>
            </w:r>
          </w:p>
        </w:tc>
      </w:tr>
    </w:tbl>
    <w:p w:rsidR="008C1651" w:rsidRDefault="008C1651" w:rsidP="008C1651">
      <w:pPr>
        <w:pStyle w:val="Heading5"/>
        <w:spacing w:before="20" w:after="20"/>
        <w:rPr>
          <w:b w:val="0"/>
          <w:i w:val="0"/>
          <w:color w:val="000000"/>
          <w:sz w:val="24"/>
        </w:rPr>
      </w:pPr>
      <w:bookmarkStart w:id="4" w:name="_Toc256001580"/>
      <w:r>
        <w:rPr>
          <w:b w:val="0"/>
          <w:i w:val="0"/>
          <w:noProof/>
          <w:color w:val="000000"/>
          <w:sz w:val="24"/>
        </w:rPr>
        <w:t>4 Показател(и) за резултатите</w:t>
      </w:r>
      <w:bookmarkEnd w:id="4"/>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8C1651" w:rsidRDefault="008C1651" w:rsidP="00AC0208">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8C1651" w:rsidTr="00AC0208">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8C1651" w:rsidRDefault="008C1651" w:rsidP="00AC0208">
            <w:pPr>
              <w:spacing w:before="20" w:after="20"/>
              <w:rPr>
                <w:color w:val="000000"/>
                <w:sz w:val="20"/>
              </w:rPr>
            </w:pPr>
            <w:r>
              <w:rPr>
                <w:noProof/>
                <w:color w:val="000000"/>
                <w:sz w:val="20"/>
              </w:rPr>
              <w:t>R.37 Нови работни места, подпомагани в рамките на проекти по ОСП</w:t>
            </w:r>
          </w:p>
        </w:tc>
      </w:tr>
    </w:tbl>
    <w:p w:rsidR="008C1651" w:rsidRDefault="008C1651" w:rsidP="008C1651">
      <w:pPr>
        <w:pStyle w:val="Heading5"/>
        <w:spacing w:before="20" w:after="20"/>
        <w:rPr>
          <w:b w:val="0"/>
          <w:i w:val="0"/>
          <w:color w:val="000000"/>
          <w:sz w:val="24"/>
        </w:rPr>
      </w:pPr>
      <w:bookmarkStart w:id="5" w:name="_Toc256001581"/>
      <w:r>
        <w:rPr>
          <w:b w:val="0"/>
          <w:i w:val="0"/>
          <w:noProof/>
          <w:color w:val="000000"/>
          <w:sz w:val="24"/>
        </w:rPr>
        <w:t>5 Конкретен план, изисквания и условия за допустимост на интервенцията</w:t>
      </w:r>
      <w:bookmarkEnd w:id="5"/>
    </w:p>
    <w:p w:rsidR="008C1651" w:rsidRDefault="008C1651" w:rsidP="008C1651">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Хранително-вкусовата промишленост (ХВП) е традиционен за страната преработващ подотрасъл, който заема значимо място в структурата на промишлеността, и в националната икономика. За земеделието, хранително-вкусовата промишленост се явява и основен пазар за реализация на продукцията, докато за самата ХВП, земеделието е източник на суровини и доходност.</w:t>
            </w:r>
          </w:p>
          <w:p w:rsidR="008C1651" w:rsidRDefault="008C1651" w:rsidP="00AC0208">
            <w:pPr>
              <w:spacing w:before="40" w:after="40"/>
              <w:jc w:val="both"/>
            </w:pPr>
            <w:r>
              <w:rPr>
                <w:noProof/>
              </w:rPr>
              <w:t>Като се има предвид и, че над две трети от добавената стойност в ХВП за последните години се формира от производството на „храни“ може да се каже, че за периода 2001-2017 г. хранителната ни индустрия проявява сравнителни конкурентни предимства по отношение на останалите отрасли в националната икономика.</w:t>
            </w:r>
          </w:p>
          <w:p w:rsidR="008C1651" w:rsidRDefault="008C1651" w:rsidP="00AC0208">
            <w:pPr>
              <w:spacing w:before="40" w:after="40"/>
              <w:jc w:val="both"/>
            </w:pPr>
            <w:r>
              <w:rPr>
                <w:noProof/>
              </w:rPr>
              <w:t>Огромно е значението, което имат суровините за резултатите от дейността на предприятията от ХВП и особено на тези от секторите производство и преработка на месо, производство на мляко и млечни продукти, преработка и консервиране на плодове и зеленчуци. Това са сектори, които години наред имат проблем с недостига на местни суровини.</w:t>
            </w:r>
          </w:p>
          <w:p w:rsidR="008C1651" w:rsidRDefault="008C1651" w:rsidP="00AC0208">
            <w:pPr>
              <w:spacing w:before="40" w:after="40"/>
              <w:jc w:val="both"/>
            </w:pPr>
            <w:r>
              <w:rPr>
                <w:noProof/>
              </w:rPr>
              <w:t>В разпределението на добавената стойност по веригата в сектор „Зърно-брашно – хляб и хлебни изделия” доминира първичното производствено звено, като през 2008 г. заема 64% от цялата добавена стойност, а през 2016 г. - 50%. За периода брутната добавена стойност в производството намалява с 11%, което се дължи на спад на цените на пшеницата с 15%. В преработката и търговията е налице устойчива тенденция на нарастване. Налице са и възможности за ускоряване на този процес предвид високата степен на самозадоволяване в сектора на зърнените култури и наличието на сравнителни конкурентни предимства на външния пазар на преработващите звена в сектора в изследвания период.</w:t>
            </w:r>
          </w:p>
          <w:p w:rsidR="008C1651" w:rsidRDefault="008C1651" w:rsidP="00AC0208">
            <w:pPr>
              <w:spacing w:before="40" w:after="40"/>
              <w:jc w:val="both"/>
            </w:pPr>
            <w:r>
              <w:rPr>
                <w:noProof/>
              </w:rPr>
              <w:t>В сектор мляко производството отбелязва спад на добавената стойност, намалението е значително. Делът на производството в секторната верига на стойността се свива два пъти. Добавената стойност в преработката и търговията расте. Дяловете на преработката и търговията в разпределението на добавената стойност по веригата на снабдяването с мляко нарастват два пъти за периода.</w:t>
            </w:r>
          </w:p>
          <w:p w:rsidR="008C1651" w:rsidRDefault="008C1651" w:rsidP="00AC0208">
            <w:pPr>
              <w:spacing w:before="40" w:after="40"/>
              <w:jc w:val="both"/>
            </w:pPr>
            <w:r>
              <w:rPr>
                <w:noProof/>
              </w:rPr>
              <w:t>В сектор производство на червено месо през целия изследван период доминира делът на първичното производство в брутната добавена стойност (БДС). БДС в първичното производство нараства с 29% за изследвания период. Данните за преработката показват неустойчива тенденция на нарастване през изследвания период. Налице са значителни резерви заповишаване на добавената стойност в преработката, която за периода е на относително ниски прагове. Капацитетът на преработвателните предприятия за преработка на червено месо е натоварен частично, което оскъпява продукцията и намалява тяхната конкурентоспособност. Една от причините за това е и високата степен на самозадоволяване, която се отчита в отрасъла, като по-голямата част от производството на телешко и говеждо месо се консумира директно в стопанствата и въобще не достига до преработвателите, което води до пропуснати ползи.</w:t>
            </w:r>
          </w:p>
          <w:p w:rsidR="008C1651" w:rsidRDefault="008C1651" w:rsidP="00AC0208">
            <w:pPr>
              <w:spacing w:before="40" w:after="40"/>
              <w:jc w:val="both"/>
            </w:pPr>
            <w:r>
              <w:rPr>
                <w:noProof/>
              </w:rPr>
              <w:t>Делът на първичното производство в сектор птиче месо намалява драстично - от 76% през 2008 г. на 28% - през 2016 г. Първичното производство отбелязва устойчив спад през анализирания период. Същевременно в преработката е налице устойчива тенденция на нарастване – брутната добавена стойност нараства три пъти за изследвания период.</w:t>
            </w:r>
          </w:p>
          <w:p w:rsidR="008C1651" w:rsidRDefault="008C1651" w:rsidP="00AC0208">
            <w:pPr>
              <w:spacing w:before="40" w:after="40"/>
              <w:jc w:val="both"/>
            </w:pPr>
            <w:r>
              <w:rPr>
                <w:noProof/>
              </w:rPr>
              <w:t>По отношение производството на пчелен мед окрупняването на производството и на добитите количества мед се постига и увеличение на продажбите на преработвателните предприятия, които нарастват от около 23% в началото на разглеждания период до около 43% през 2017-2018 г. Причината за това са нарасналите обеми на производство в стопанствата и увеличеният износ на мед през годините, което изисква по-специална подготовка.</w:t>
            </w:r>
          </w:p>
          <w:p w:rsidR="008C1651" w:rsidRDefault="008C1651" w:rsidP="00AC0208">
            <w:pPr>
              <w:spacing w:before="40" w:after="40"/>
              <w:jc w:val="both"/>
            </w:pPr>
            <w:r>
              <w:rPr>
                <w:noProof/>
              </w:rPr>
              <w:t>Относителният дял на производството на плодове и зеленчуци в секторната верига на стойността се свива значително през изследвания период – от 72% през 2008 г. до 41% през 2016 г. Влошават се условията за оцеляване, инвестиране, иновации и развитие на земеделското производство в този сектор и следователно за осигуряване на достатъчно количество качествена суровина за преработката. Консервната промишленост в изследвания период регистрира пропуснати ползи (отрицателен търговски баланс, нереализирана продукция), които се дължат именно на проблеми със суровинната база. Недостигът на качествена местна суровина е причина преработвателните предприятия да натоварват много малка част от капацитета си, което увеличава разходите за единица продукция, т. е. оскъпява продукцията и намалява тяхната ценова конкурентоспособност.</w:t>
            </w:r>
          </w:p>
          <w:p w:rsidR="008C1651" w:rsidRDefault="008C1651" w:rsidP="00AC0208">
            <w:pPr>
              <w:spacing w:before="40" w:after="40"/>
              <w:jc w:val="both"/>
            </w:pPr>
            <w:r>
              <w:rPr>
                <w:noProof/>
              </w:rPr>
              <w:t>Производството на етерични масла в страната бележи осезаемо увеличение, като най-голямо е то при розите, лавандулата, маточината, като причината е в търсене на диверсификация на полското производство и добрата доходност при тези нишови продукти, като е налице потенциал за допълнително развитие на веригата на стойността защото при по-добра интеграция на тези производства с парфюмерийната, козметична и фармацевтична индустрия, по-голяма част от създаваната стойност може да остава в страната.</w:t>
            </w:r>
          </w:p>
          <w:p w:rsidR="008C1651" w:rsidRDefault="008C1651" w:rsidP="00AC0208">
            <w:pPr>
              <w:spacing w:before="40" w:after="40"/>
              <w:jc w:val="both"/>
            </w:pPr>
            <w:r>
              <w:rPr>
                <w:noProof/>
              </w:rPr>
              <w:t>Разпределението на добавената стойност в секторната верига на техническите култури се оказва сравнително стабилно и в него категорично доминира първичното производствено звено. Делът на преработката е нисък и устойчиво намаляващ, което е индикатор за пропуснати ползи по линията на добавената стойност, още повече като се има предвид, че производството на мазнини от растителен произход има конкурентни предимства на външния пазар. Съществуват значителни резерви за повишаване на добавената стойност в преработката, предвид високите стойности, силната концентрация и качество на производството на маслодайни култури.</w:t>
            </w:r>
          </w:p>
          <w:p w:rsidR="008C1651" w:rsidRDefault="008C1651" w:rsidP="00AC0208">
            <w:pPr>
              <w:spacing w:before="40" w:after="40"/>
              <w:jc w:val="both"/>
            </w:pPr>
            <w:r>
              <w:rPr>
                <w:noProof/>
              </w:rPr>
              <w:t>Процесът на създаване на добавена стойност в отрасъла се възпрепятства от ниското равнище на иновации и недостатъчен потенциал за иновационни внедрявания. Решаването на проблема изисква използване на публична подкрепа за трансфер на знания към предприятията (предоставяне на знания, свързани с иновации на продукти, процеси и услуги).</w:t>
            </w:r>
          </w:p>
          <w:p w:rsidR="008C1651" w:rsidRDefault="008C1651" w:rsidP="00AC0208">
            <w:pPr>
              <w:spacing w:before="40" w:after="40"/>
              <w:jc w:val="both"/>
            </w:pPr>
            <w:r>
              <w:rPr>
                <w:noProof/>
              </w:rPr>
              <w:t>За устойчивото функциониране на ХВП е необходимо разпределение на значителен дял национални производствени фактори и от особено значение е развитието на суровинна база и оптимизирането на икономическите връзки с доставчиците на суровини. Така ще се увеличи ефективността на производството като се намалят високите постоянни разходи в ключови сектри като млекопреработка, консервната промишленост и месопреработка, произтичащи от вече изградените мощности за преработка.</w:t>
            </w:r>
          </w:p>
          <w:p w:rsidR="008C1651" w:rsidRDefault="008C1651" w:rsidP="00AC0208">
            <w:pPr>
              <w:spacing w:before="40" w:after="40"/>
              <w:jc w:val="both"/>
            </w:pPr>
            <w:r>
              <w:rPr>
                <w:noProof/>
              </w:rPr>
              <w:t>От ключово значение за повишаване на добавената стойност в ХВП е ефективната инвестиционната подкрепа за иновации и модернизиране на предприятията от ХВП, измерена с коефициент на инвестиране.</w:t>
            </w:r>
          </w:p>
          <w:p w:rsidR="008C1651" w:rsidRDefault="008C1651" w:rsidP="00AC0208">
            <w:pPr>
              <w:spacing w:before="40" w:after="40"/>
              <w:jc w:val="both"/>
            </w:pPr>
            <w:r>
              <w:rPr>
                <w:noProof/>
              </w:rPr>
              <w:t>Огромно е значението, което имат суровините за резултатите от дейността на предприятията от ХВП и особено на тези от секторите производство и преработка на месо, производство на мляко и млечни продукти, преработка и консервиране на плодове и зеленчуци. Това са сектори, които години наред имат проблем с недостига на суровинии поради това имат големи разходи за вносни суровини, което се отразява негативно на всички аспекти на тяхното производство - цени, количество, качество, асортимент.</w:t>
            </w:r>
          </w:p>
          <w:p w:rsidR="008C1651" w:rsidRDefault="008C1651" w:rsidP="00AC0208">
            <w:pPr>
              <w:spacing w:before="40" w:after="40"/>
              <w:jc w:val="both"/>
            </w:pPr>
            <w:r>
              <w:rPr>
                <w:b/>
                <w:bCs/>
                <w:noProof/>
              </w:rPr>
              <w:t>Приоритетно насочване на подкрепата</w:t>
            </w:r>
          </w:p>
          <w:p w:rsidR="008C1651" w:rsidRDefault="008C1651" w:rsidP="00AC0208">
            <w:pPr>
              <w:spacing w:before="40" w:after="40"/>
              <w:jc w:val="both"/>
            </w:pPr>
            <w:r>
              <w:rPr>
                <w:noProof/>
              </w:rPr>
              <w:t xml:space="preserve">· С цел приоритетно подпомагане чрез интервенцията за преработка на селскостопански продукти на определените в анализа като приоритетни сектори, ще бъде разработен подход, които да позволи целево насочване на финансирането в рамките на определените финансови условия, включително чрез определяне на делегирани бюджети </w:t>
            </w:r>
            <w:r>
              <w:rPr>
                <w:noProof/>
                <w:u w:val="single"/>
              </w:rPr>
              <w:t xml:space="preserve">за </w:t>
            </w:r>
            <w:ins w:id="6" w:author="MZH" w:date="2025-08-08T10:47:00Z">
              <w:r w:rsidR="00BF6D85" w:rsidRPr="00BF6D85">
                <w:rPr>
                  <w:noProof/>
                  <w:u w:val="single"/>
                  <w:lang w:val="bg-BG"/>
                </w:rPr>
                <w:t>преработка на селскостопански продукти от конкретни сектори</w:t>
              </w:r>
            </w:ins>
            <w:del w:id="7" w:author="MZH" w:date="2025-08-08T10:47:00Z">
              <w:r w:rsidDel="00BF6D85">
                <w:rPr>
                  <w:noProof/>
                  <w:u w:val="single"/>
                </w:rPr>
                <w:delText>МСП предприятия</w:delText>
              </w:r>
            </w:del>
            <w:r>
              <w:rPr>
                <w:b/>
                <w:bCs/>
                <w:i/>
                <w:iCs/>
                <w:noProof/>
              </w:rPr>
              <w:t>.</w:t>
            </w:r>
          </w:p>
          <w:p w:rsidR="008C1651" w:rsidRDefault="008C1651" w:rsidP="00AC0208">
            <w:pPr>
              <w:spacing w:before="40" w:after="40"/>
              <w:jc w:val="both"/>
            </w:pPr>
            <w:r>
              <w:rPr>
                <w:noProof/>
              </w:rPr>
              <w:t>В съответствие с чл. 79 от Регламент (ЕС) 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rsidR="008C1651" w:rsidRDefault="008C1651" w:rsidP="00AC0208">
            <w:pPr>
              <w:spacing w:before="40" w:after="40"/>
              <w:jc w:val="both"/>
            </w:pPr>
            <w:r>
              <w:rPr>
                <w:noProof/>
              </w:rPr>
              <w:t xml:space="preserve">За отпускането на тази помощ ще се използват принципи за подбор на операции, сред които (неизчерпателен списък): проекти за постигне въвеждане на нови и енергоспестяващи технологии или иновации в ХВП, преработка на суровини от чувствителни сектори, кандидати които могат да осигурят съответната суровинна база, инвестиции за покриване стандартите на ЕС, </w:t>
            </w:r>
            <w:del w:id="8" w:author="MZH" w:date="2025-06-26T14:11:00Z">
              <w:r w:rsidDel="0097077C">
                <w:rPr>
                  <w:noProof/>
                </w:rPr>
                <w:delText>технологии водещи до намаляване на емисиите</w:delText>
              </w:r>
            </w:del>
            <w:r>
              <w:rPr>
                <w:noProof/>
              </w:rPr>
              <w:t>, инвестиции и дейности, които допринасят за устойчивото и цифрово икономическо възстановяване, дигитализация и роботизация</w:t>
            </w:r>
            <w:ins w:id="9" w:author="Elena A. Ivanova" w:date="2025-09-10T10:17:00Z">
              <w:r w:rsidR="007947FE">
                <w:rPr>
                  <w:noProof/>
                  <w:lang w:val="bg-BG"/>
                </w:rPr>
                <w:t>.</w:t>
              </w:r>
            </w:ins>
            <w:del w:id="10" w:author="Elena A. Ivanova" w:date="2025-09-10T10:17:00Z">
              <w:r w:rsidDel="007947FE">
                <w:rPr>
                  <w:noProof/>
                </w:rPr>
                <w:delText>, в т. ч. устойчива енергия.</w:delText>
              </w:r>
            </w:del>
            <w:r>
              <w:rPr>
                <w:noProof/>
              </w:rPr>
              <w:t xml:space="preserve"> Приоритет ще бъде осигурен и за проекти осигуряващи устойчива заетост, насърчават кооперирането и интеграцията между земеделските производители и предприятия от хранително–преработвателната промишленост. Приоритет ще бъде предоставян и на кандидати, доказващи финансова устойчивост и развитие и укрепване на веригите за стойност от производител до потребител.</w:t>
            </w:r>
          </w:p>
          <w:p w:rsidR="008C1651" w:rsidRDefault="008C1651" w:rsidP="00AC0208">
            <w:pPr>
              <w:spacing w:before="40" w:after="40"/>
              <w:jc w:val="both"/>
            </w:pPr>
            <w:r>
              <w:rPr>
                <w:noProof/>
              </w:rPr>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p w:rsidR="008C1651" w:rsidRDefault="008C1651" w:rsidP="00AC0208">
            <w:pPr>
              <w:spacing w:before="40" w:after="40"/>
            </w:pPr>
            <w:r>
              <w:rPr>
                <w:noProof/>
              </w:rPr>
              <w:t>Дейностите по тази инервенция са свързани с преработката на суровини, получени при първичното селскостопанско производство и са естествено допълнение към дейностите по интервенция II.Г.1.1. - Инвестиции в земеделските стопанства. Интервенцията предоставя възможност на земеделските стопани да добавят стойност, чрез преработка на произведените в стопанствата им селскостопански продукти.</w:t>
            </w:r>
          </w:p>
        </w:tc>
      </w:tr>
    </w:tbl>
    <w:p w:rsidR="008C1651" w:rsidRDefault="008C1651" w:rsidP="008C1651">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b/>
                <w:bCs/>
                <w:noProof/>
              </w:rPr>
              <w:t>Кандидатите преработватели на селскостопански продукти, допустими за подпомагане трябва да отговарят и на следните условия:</w:t>
            </w:r>
          </w:p>
          <w:p w:rsidR="008C1651" w:rsidRDefault="008C1651" w:rsidP="00AC0208">
            <w:pPr>
              <w:spacing w:before="40" w:after="40"/>
              <w:jc w:val="both"/>
            </w:pPr>
            <w:r>
              <w:rPr>
                <w:noProof/>
              </w:rPr>
              <w:t>· да са физически или юридически лица регистрирани по Търговския закон, Закона за кооперациите или други създадени в съответствие със специализирано национално законодателство.</w:t>
            </w:r>
          </w:p>
          <w:p w:rsidR="008C1651" w:rsidRDefault="008C1651" w:rsidP="00AC0208">
            <w:pPr>
              <w:spacing w:before="40" w:after="40"/>
              <w:jc w:val="both"/>
            </w:pPr>
            <w:r>
              <w:rPr>
                <w:noProof/>
              </w:rPr>
              <w:t>· да са микро, малки, средни или големи* предприятия, дефинирани съгласно Препоръка 2003/361/ЕО на Комисията. (*Предприятия, които надвишават критериите посочени в чл. 3, ал. 1 от Закон за малки и средни предприятия);</w:t>
            </w:r>
          </w:p>
          <w:p w:rsidR="008C1651" w:rsidRDefault="008C1651" w:rsidP="00AC0208">
            <w:pPr>
              <w:spacing w:before="40" w:after="40"/>
              <w:jc w:val="both"/>
            </w:pPr>
            <w:r>
              <w:rPr>
                <w:noProof/>
              </w:rPr>
              <w:t xml:space="preserve">· за микро, малки, </w:t>
            </w:r>
            <w:r>
              <w:rPr>
                <w:noProof/>
                <w:u w:val="single"/>
              </w:rPr>
              <w:t>средни и големи*</w:t>
            </w:r>
            <w:r>
              <w:rPr>
                <w:noProof/>
              </w:rPr>
              <w:t>предприятия - да осъществяват дейност по преработка на селскостопански продукти съгласно Закона за храните* /*ако закона е приложим за съответната дейност/ от най – малко 24 месеца без прекъсване преди подаване на проектното предложение;</w:t>
            </w:r>
          </w:p>
          <w:p w:rsidR="008C1651" w:rsidRDefault="008C1651" w:rsidP="00AC0208">
            <w:pPr>
              <w:spacing w:before="40" w:after="40"/>
              <w:jc w:val="both"/>
            </w:pPr>
            <w:r>
              <w:rPr>
                <w:noProof/>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rsidR="008C1651" w:rsidRDefault="008C1651" w:rsidP="00AC0208">
            <w:pPr>
              <w:spacing w:before="40" w:after="40"/>
              <w:jc w:val="both"/>
            </w:pPr>
            <w:r>
              <w:rPr>
                <w:b/>
                <w:bCs/>
                <w:noProof/>
              </w:rPr>
              <w:t>Кандидатите групи/организации на производители допустими за подпомагане трябва да отговарят на следните условия:</w:t>
            </w:r>
          </w:p>
          <w:p w:rsidR="008C1651" w:rsidRDefault="008C1651" w:rsidP="00AC0208">
            <w:pPr>
              <w:spacing w:before="40" w:after="40"/>
              <w:jc w:val="both"/>
            </w:pPr>
            <w:r>
              <w:rPr>
                <w:noProof/>
              </w:rPr>
              <w:t>· да са признати от министъра на земеделието</w:t>
            </w:r>
          </w:p>
          <w:p w:rsidR="008C1651" w:rsidRDefault="008C1651" w:rsidP="00AC0208">
            <w:pPr>
              <w:spacing w:before="40" w:after="40"/>
              <w:jc w:val="both"/>
            </w:pPr>
            <w:r>
              <w:rPr>
                <w:noProof/>
              </w:rPr>
              <w:t>· да имат разработен бизнес план за дейностите по преработка на селскостопански продукти произведени от членовете на групата/организацията на производители.</w:t>
            </w:r>
          </w:p>
          <w:p w:rsidR="008C1651" w:rsidRDefault="008C1651" w:rsidP="00AC0208">
            <w:pPr>
              <w:spacing w:before="40" w:after="40"/>
              <w:jc w:val="both"/>
            </w:pPr>
            <w:r>
              <w:rPr>
                <w:b/>
                <w:bCs/>
                <w:noProof/>
              </w:rPr>
              <w:t>Кандидатите земеделски стопани допустими за подпомагане трябва да отговарят на следните условия:</w:t>
            </w:r>
          </w:p>
          <w:p w:rsidR="008C1651" w:rsidRDefault="008C1651" w:rsidP="00AC0208">
            <w:pPr>
              <w:spacing w:before="40" w:after="40"/>
              <w:jc w:val="both"/>
            </w:pPr>
            <w:r>
              <w:rPr>
                <w:noProof/>
              </w:rPr>
              <w:t>· да са физически лица регистрирани по Търговския закон или;</w:t>
            </w:r>
          </w:p>
          <w:p w:rsidR="008C1651" w:rsidRDefault="008C1651" w:rsidP="00AC0208">
            <w:pPr>
              <w:spacing w:before="40" w:after="40"/>
              <w:jc w:val="both"/>
            </w:pPr>
            <w:r>
              <w:rPr>
                <w:noProof/>
              </w:rPr>
              <w:t>· да са юридически лица, регистрирани по Търговския закон или Закона за кооперациите;</w:t>
            </w:r>
          </w:p>
          <w:p w:rsidR="008C1651" w:rsidRDefault="008C1651" w:rsidP="00AC0208">
            <w:pPr>
              <w:spacing w:before="40" w:after="40"/>
              <w:jc w:val="both"/>
            </w:pPr>
            <w:r>
              <w:rPr>
                <w:noProof/>
              </w:rPr>
              <w:t>· да имат минимален стандартен производствен обем /СПО/ на земеделското стопанство над 8 000 евро;</w:t>
            </w:r>
          </w:p>
          <w:p w:rsidR="008C1651" w:rsidRDefault="008C1651" w:rsidP="00AC0208">
            <w:pPr>
              <w:spacing w:before="40" w:after="40"/>
              <w:jc w:val="both"/>
            </w:pPr>
            <w:r>
              <w:rPr>
                <w:noProof/>
                <w:u w:val="single"/>
              </w:rPr>
              <w:t>·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 - в случай че попадат в категорията микро, малки, средни и големи предприятия, дефинирани съгласно Закон за малки и средни предприятия.</w:t>
            </w:r>
          </w:p>
          <w:p w:rsidR="008C1651" w:rsidRDefault="008C1651" w:rsidP="00AC0208">
            <w:pPr>
              <w:spacing w:before="40" w:after="40"/>
              <w:jc w:val="both"/>
            </w:pPr>
            <w:r>
              <w:rPr>
                <w:noProof/>
              </w:rPr>
              <w:t>· да имат разработен бизнес план за дейностите по преработка на селскостопански продукти и доказващ подобряване на дейността на кандидата чрез прилагане на планираните инвестиции и дейности;</w:t>
            </w:r>
          </w:p>
          <w:p w:rsidR="008C1651" w:rsidRDefault="008C1651" w:rsidP="00AC0208">
            <w:pPr>
              <w:spacing w:before="40" w:after="40"/>
              <w:jc w:val="both"/>
            </w:pPr>
            <w:r>
              <w:rPr>
                <w:noProof/>
              </w:rPr>
              <w:t>· преобладаващата част /най – малко 51%/ от предвидените за преработка селскостопански продукти трябва да са произведени в земеделското стопанство на кандидата;</w:t>
            </w:r>
          </w:p>
        </w:tc>
      </w:tr>
    </w:tbl>
    <w:p w:rsidR="008C1651" w:rsidRDefault="008C1651" w:rsidP="008C1651">
      <w:pPr>
        <w:spacing w:before="20" w:after="20"/>
        <w:rPr>
          <w:color w:val="000000"/>
        </w:rPr>
      </w:pPr>
      <w:r>
        <w:rPr>
          <w:noProof/>
          <w:color w:val="000000"/>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Подпомагане ще се предоставя в рамките на следните производствени сектори свързани с преработката и/или маркетинг /предлагането на пазара на продукти/, описани в Приложение І на Договора за функциониране на Европейския съюз и памук.</w:t>
            </w:r>
          </w:p>
          <w:p w:rsidR="008C1651" w:rsidRDefault="008C1651" w:rsidP="00AC0208">
            <w:pPr>
              <w:spacing w:before="40" w:after="40"/>
            </w:pPr>
            <w:r>
              <w:rPr>
                <w:noProof/>
              </w:rPr>
              <w:t>· Мляко и млечни продукти, включително яйца от птици;</w:t>
            </w:r>
          </w:p>
          <w:p w:rsidR="008C1651" w:rsidRDefault="008C1651" w:rsidP="00AC0208">
            <w:pPr>
              <w:spacing w:before="40" w:after="40"/>
            </w:pPr>
            <w:r>
              <w:rPr>
                <w:noProof/>
              </w:rPr>
              <w:t>· Месо и месни продукти;</w:t>
            </w:r>
          </w:p>
          <w:p w:rsidR="008C1651" w:rsidRDefault="008C1651" w:rsidP="00AC0208">
            <w:pPr>
              <w:spacing w:before="40" w:after="40"/>
            </w:pPr>
            <w:r>
              <w:rPr>
                <w:noProof/>
              </w:rPr>
              <w:t>· Плодове и зеленчуци, включително гъби;</w:t>
            </w:r>
          </w:p>
          <w:p w:rsidR="008C1651" w:rsidRDefault="008C1651" w:rsidP="00AC0208">
            <w:pPr>
              <w:spacing w:before="40" w:after="40"/>
            </w:pPr>
            <w:r>
              <w:rPr>
                <w:noProof/>
              </w:rPr>
              <w:t>· Пчелен мед;</w:t>
            </w:r>
          </w:p>
          <w:p w:rsidR="008C1651" w:rsidRDefault="008C1651" w:rsidP="00AC0208">
            <w:pPr>
              <w:spacing w:before="40" w:after="40"/>
            </w:pPr>
            <w:r>
              <w:rPr>
                <w:noProof/>
              </w:rPr>
              <w:t>· Зърнени, мелничарски и нишестени продукти;</w:t>
            </w:r>
          </w:p>
          <w:p w:rsidR="008C1651" w:rsidRDefault="008C1651" w:rsidP="00AC0208">
            <w:pPr>
              <w:spacing w:before="40" w:after="40"/>
            </w:pPr>
            <w:r>
              <w:rPr>
                <w:noProof/>
              </w:rPr>
              <w:t>· Растителни и животински масла и мазнини;</w:t>
            </w:r>
          </w:p>
          <w:p w:rsidR="008C1651" w:rsidRDefault="008C1651" w:rsidP="00AC0208">
            <w:pPr>
              <w:spacing w:before="40" w:after="40"/>
            </w:pPr>
            <w:r>
              <w:rPr>
                <w:noProof/>
              </w:rPr>
              <w:t>· Технически и медицински култури, включително маслодайна роза и билки;</w:t>
            </w:r>
          </w:p>
          <w:p w:rsidR="008C1651" w:rsidRDefault="008C1651" w:rsidP="00AC0208">
            <w:pPr>
              <w:spacing w:before="40" w:after="40"/>
            </w:pPr>
            <w:r>
              <w:rPr>
                <w:noProof/>
              </w:rPr>
              <w:t>· Готови храни за селскостопански животни;</w:t>
            </w:r>
          </w:p>
          <w:p w:rsidR="008C1651" w:rsidRDefault="008C1651" w:rsidP="00AC0208">
            <w:pPr>
              <w:spacing w:before="40" w:after="40"/>
            </w:pPr>
            <w:r>
              <w:rPr>
                <w:noProof/>
              </w:rPr>
              <w:t>· Гроздова мъст, вино и оцет;</w:t>
            </w:r>
          </w:p>
          <w:p w:rsidR="008C1651" w:rsidRDefault="008C1651" w:rsidP="00AC0208">
            <w:pPr>
              <w:spacing w:before="40" w:after="40"/>
            </w:pPr>
            <w:r>
              <w:rPr>
                <w:noProof/>
              </w:rPr>
              <w:t>Съответствието на проектните предложения със секторите се определя въз основа на селскостопанските продукти, за чиято преработка и/или маркетинг се кандидатства, както и получените крайни продукти.</w:t>
            </w:r>
          </w:p>
          <w:p w:rsidR="008C1651" w:rsidRDefault="008C1651" w:rsidP="00AC0208">
            <w:pPr>
              <w:spacing w:before="40" w:after="40"/>
            </w:pPr>
            <w:r>
              <w:rPr>
                <w:noProof/>
              </w:rPr>
              <w:t>Инвестициите допустими за подпомагане в рамките на интервенцията трябва са свързани с преработката или маркетинг на селскостопански продукти включени в приложение I на Договора за функционирането на Европейския съюз или памук, с изключение на риба и рибни продукти. Допустимите за подпомагане дейности в рамките на интервенцията, могат да включват материални и нематериални инвестиции.</w:t>
            </w:r>
          </w:p>
          <w:p w:rsidR="008C1651" w:rsidRDefault="008C1651" w:rsidP="00AC0208">
            <w:pPr>
              <w:spacing w:before="40" w:after="40"/>
            </w:pPr>
            <w:r>
              <w:rPr>
                <w:noProof/>
              </w:rPr>
              <w:t>Продуктите от допустимите за финансова помощ сектори, за чиято преработка и/или маркетинг се кандидатства, трябва да са описани в приложение № І по чл. 38 от ДФЕС</w:t>
            </w:r>
          </w:p>
          <w:p w:rsidR="008C1651" w:rsidRDefault="008C1651" w:rsidP="00AC0208">
            <w:pPr>
              <w:spacing w:before="40" w:after="40"/>
            </w:pPr>
            <w:r>
              <w:rPr>
                <w:noProof/>
              </w:rPr>
              <w:t>Резултатът от преработката на селскостопански продукти може да бъде продукт, който не е включен в обхвата на приложение I на Договора за функционирането на Европейския съюз, като проектното предложение трябва да е в съответствие с избрания режим за прилагане на държавна помощ по интервенцията.</w:t>
            </w:r>
          </w:p>
          <w:p w:rsidR="008C1651" w:rsidRDefault="008C1651" w:rsidP="00AC0208">
            <w:pPr>
              <w:spacing w:before="40" w:after="40"/>
            </w:pPr>
            <w:r>
              <w:rPr>
                <w:noProof/>
              </w:rPr>
              <w:t>· Инвестициите включени в проектното предложение, трябва да са придружени от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 издадени по реда на ЗООС и/или ЗБР и ЗВ.</w:t>
            </w:r>
          </w:p>
          <w:p w:rsidR="008C1651" w:rsidRDefault="008C1651" w:rsidP="00AC0208">
            <w:pPr>
              <w:spacing w:before="40" w:after="40"/>
            </w:pPr>
            <w:r>
              <w:rPr>
                <w:noProof/>
              </w:rPr>
              <w:t>· Материалните и нематериалните инвестиции включени в проектното предложение трябва да са в съответствие с параметрите и дейностите по преработка на селскостопански продукти, обект на подпомагане и включени в разработения бизнес план;</w:t>
            </w:r>
          </w:p>
          <w:p w:rsidR="008C1651" w:rsidRDefault="008C1651" w:rsidP="00AC0208">
            <w:pPr>
              <w:spacing w:before="40" w:after="40"/>
            </w:pPr>
            <w:r>
              <w:rPr>
                <w:noProof/>
              </w:rPr>
              <w:t>Допустими дейности:</w:t>
            </w:r>
          </w:p>
          <w:p w:rsidR="008C1651" w:rsidRDefault="008C1651" w:rsidP="00AC0208">
            <w:pPr>
              <w:spacing w:before="40" w:after="40"/>
            </w:pPr>
            <w:r>
              <w:rPr>
                <w:noProof/>
              </w:rPr>
              <w:t>Подкрепа в рамките на интервенцията се предоставя в съответствие с чл. 73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rsidR="008C1651" w:rsidRDefault="008C1651" w:rsidP="00AC0208">
            <w:pPr>
              <w:spacing w:before="40" w:after="40"/>
            </w:pPr>
            <w:r>
              <w:rPr>
                <w:noProof/>
              </w:rPr>
              <w:t>Подкрепата ще бъде насочена към материални и нематериални инвестиции, свързани със следните примерни дейности:</w:t>
            </w:r>
          </w:p>
          <w:p w:rsidR="008C1651" w:rsidRDefault="008C1651" w:rsidP="00AC0208">
            <w:pPr>
              <w:spacing w:before="40" w:after="40"/>
            </w:pPr>
            <w:r>
              <w:rPr>
                <w:noProof/>
              </w:rPr>
              <w:t>·Инвестиции в процеси и технологии за производство на продукти, включително такива свързани с къси вериги на доставка;</w:t>
            </w:r>
          </w:p>
          <w:p w:rsidR="008C1651" w:rsidRDefault="008C1651" w:rsidP="00AC0208">
            <w:pPr>
              <w:spacing w:before="40" w:after="40"/>
            </w:pPr>
            <w:r>
              <w:rPr>
                <w:noProof/>
              </w:rPr>
              <w:t>·Инвестиции свързани с изграждане, придобиване и модернизиране на сгради и други недвижими активи необходими за производството и маркетинга;</w:t>
            </w:r>
          </w:p>
          <w:p w:rsidR="008C1651" w:rsidRDefault="008C1651" w:rsidP="00AC0208">
            <w:pPr>
              <w:spacing w:before="40" w:after="40"/>
            </w:pPr>
            <w:r>
              <w:rPr>
                <w:noProof/>
              </w:rPr>
              <w:t>·Инвестиции в инсталиране на нови машини и оборудване за подобряване на производствения процес и маркетинга;</w:t>
            </w:r>
          </w:p>
          <w:p w:rsidR="008C1651" w:rsidRDefault="008C1651" w:rsidP="00AC0208">
            <w:pPr>
              <w:spacing w:before="40" w:after="40"/>
            </w:pPr>
            <w:r>
              <w:rPr>
                <w:noProof/>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rsidR="008C1651" w:rsidRDefault="008C1651" w:rsidP="00AC0208">
            <w:pPr>
              <w:spacing w:before="40" w:after="40"/>
            </w:pPr>
            <w:r>
              <w:rPr>
                <w:noProof/>
              </w:rPr>
              <w:t>·Инвестиции в специализирани транспортни средства за превоз на суровини и/или готова продукция, включително хладилни транспортни средства;</w:t>
            </w:r>
          </w:p>
          <w:p w:rsidR="008C1651" w:rsidRDefault="008C1651" w:rsidP="00AC0208">
            <w:pPr>
              <w:spacing w:before="40" w:after="40"/>
            </w:pPr>
            <w:r>
              <w:rPr>
                <w:noProof/>
              </w:rPr>
              <w:t>·Инвестиции свързани с внедряването на системи за управление на качеството;</w:t>
            </w:r>
          </w:p>
          <w:p w:rsidR="008C1651" w:rsidRDefault="008C1651" w:rsidP="00AC0208">
            <w:pPr>
              <w:spacing w:before="40" w:after="40"/>
            </w:pPr>
            <w:r>
              <w:rPr>
                <w:noProof/>
              </w:rPr>
              <w:t>·Инвестиции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w:t>
            </w:r>
          </w:p>
          <w:p w:rsidR="008C1651" w:rsidRDefault="008C1651" w:rsidP="00AC0208">
            <w:pPr>
              <w:spacing w:before="40" w:after="40"/>
            </w:pPr>
            <w:r>
              <w:rPr>
                <w:noProof/>
              </w:rPr>
              <w:t>·Инвестиции за постигане съответствие със стандартите на Общността, включително пречиствателни съоръжения.</w:t>
            </w:r>
          </w:p>
          <w:p w:rsidR="008C1651" w:rsidRDefault="008C1651" w:rsidP="00AC0208">
            <w:pPr>
              <w:spacing w:before="40" w:after="40"/>
            </w:pPr>
            <w:r>
              <w:rPr>
                <w:noProof/>
              </w:rPr>
              <w:t>·Инвестиции в софтуер, свързан с преработвателната дейност на кандидата, включително чрез финансов лизинг;</w:t>
            </w:r>
          </w:p>
          <w:p w:rsidR="008C1651" w:rsidRDefault="008C1651" w:rsidP="00AC0208">
            <w:pPr>
              <w:spacing w:before="40" w:after="40"/>
            </w:pPr>
            <w:r>
              <w:rPr>
                <w:noProof/>
              </w:rPr>
              <w:t>· Инвестиции в 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8C1651" w:rsidRDefault="008C1651" w:rsidP="00AC0208">
            <w:pPr>
              <w:spacing w:before="40" w:after="40"/>
            </w:pPr>
            <w:r>
              <w:rPr>
                <w:noProof/>
              </w:rPr>
              <w:t>· Инвестиции в оборудване на съоръжения за съхраняване на отпадни води, включително инсталации за пречистване на отпадъчни води в преработката и маркетинга;</w:t>
            </w:r>
          </w:p>
          <w:p w:rsidR="008C1651" w:rsidRDefault="008C1651" w:rsidP="00AC0208">
            <w:pPr>
              <w:spacing w:before="40" w:after="40"/>
            </w:pPr>
            <w:r>
              <w:rPr>
                <w:noProof/>
              </w:rPr>
              <w:t>-Общи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rsidR="008C1651" w:rsidRDefault="008C1651" w:rsidP="00AC0208">
            <w:pPr>
              <w:spacing w:before="40" w:after="40"/>
            </w:pPr>
            <w:r>
              <w:rPr>
                <w:noProof/>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rsidR="008C1651" w:rsidRDefault="008C1651" w:rsidP="00AC0208">
            <w:pPr>
              <w:spacing w:before="40" w:after="40"/>
            </w:pPr>
            <w:r>
              <w:rPr>
                <w:noProof/>
              </w:rPr>
              <w:t>Финансова помощ не се предоставя за дейности и разходи включени в интервенции I.Д.2 - Инвестиции в лозаро-винарския сектор и I.Д.5 - Инвестиции в екологични съоръжения на Стратегическия план. Групи и организации на производители няма да бъдат подпомагани по интервенцията за дейности, включени за подпомагане в техните Оперативни програми, свързани с преработка на селскостопански продукти.</w:t>
            </w:r>
          </w:p>
          <w:p w:rsidR="008C1651" w:rsidRDefault="008C1651" w:rsidP="00AC0208">
            <w:pPr>
              <w:spacing w:before="40" w:after="40"/>
              <w:jc w:val="both"/>
            </w:pPr>
            <w:r>
              <w:rPr>
                <w:noProof/>
              </w:rPr>
              <w:t>С цел недопускане на двойно финансиране ще се проследява и за одобрените разходи и дейности на ниво кандидат/ проектно предложение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w:t>
            </w:r>
          </w:p>
        </w:tc>
      </w:tr>
    </w:tbl>
    <w:p w:rsidR="008C1651" w:rsidRDefault="008C1651" w:rsidP="008C1651">
      <w:pPr>
        <w:pStyle w:val="Heading5"/>
        <w:spacing w:before="20" w:after="20"/>
        <w:rPr>
          <w:b w:val="0"/>
          <w:i w:val="0"/>
          <w:color w:val="000000"/>
          <w:sz w:val="24"/>
        </w:rPr>
      </w:pPr>
      <w:bookmarkStart w:id="11" w:name="_Toc256001582"/>
      <w:r>
        <w:rPr>
          <w:b w:val="0"/>
          <w:i w:val="0"/>
          <w:noProof/>
          <w:color w:val="000000"/>
          <w:sz w:val="24"/>
        </w:rPr>
        <w:t>6 Определяне на уместни базови характеристики</w:t>
      </w:r>
      <w:bookmarkEnd w:id="11"/>
    </w:p>
    <w:p w:rsidR="008C1651" w:rsidRDefault="008C1651" w:rsidP="008C1651">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8C1651" w:rsidRDefault="008C1651" w:rsidP="008C1651">
      <w:pPr>
        <w:spacing w:before="20" w:after="20"/>
        <w:rPr>
          <w:color w:val="000000"/>
        </w:rPr>
      </w:pPr>
      <w:r>
        <w:rPr>
          <w:noProof/>
          <w:color w:val="000000"/>
        </w:rPr>
        <w:t>Неприложимо</w:t>
      </w:r>
    </w:p>
    <w:p w:rsidR="008C1651" w:rsidRDefault="008C1651" w:rsidP="008C1651">
      <w:pPr>
        <w:pStyle w:val="Heading5"/>
        <w:spacing w:before="20" w:after="20"/>
        <w:rPr>
          <w:b w:val="0"/>
          <w:i w:val="0"/>
          <w:color w:val="000000"/>
          <w:sz w:val="24"/>
        </w:rPr>
      </w:pPr>
      <w:bookmarkStart w:id="12" w:name="_Toc256001583"/>
      <w:r>
        <w:rPr>
          <w:b w:val="0"/>
          <w:i w:val="0"/>
          <w:noProof/>
          <w:color w:val="000000"/>
          <w:sz w:val="24"/>
        </w:rPr>
        <w:t>7 Форма и ставка на подпомагане/суми/методи за изчисляване</w:t>
      </w:r>
      <w:bookmarkEnd w:id="12"/>
    </w:p>
    <w:p w:rsidR="008C1651" w:rsidRDefault="008C1651" w:rsidP="008C1651">
      <w:pPr>
        <w:spacing w:before="20" w:after="20"/>
        <w:rPr>
          <w:color w:val="000000"/>
        </w:rPr>
      </w:pPr>
      <w:r>
        <w:rPr>
          <w:noProof/>
          <w:color w:val="000000"/>
        </w:rPr>
        <w:t>Форма на подкрепа</w:t>
      </w:r>
    </w:p>
    <w:p w:rsidR="008C1651" w:rsidRDefault="008C1651" w:rsidP="008C1651">
      <w:pPr>
        <w:spacing w:before="20" w:after="20"/>
        <w:rPr>
          <w:b/>
          <w:color w:val="000000"/>
        </w:rPr>
      </w:pPr>
      <w:r>
        <w:rPr>
          <w:rFonts w:ascii="Wingdings" w:eastAsia="Wingdings" w:hAnsi="Wingdings" w:cs="Wingdings"/>
          <w:b/>
          <w:noProof/>
          <w:color w:val="000000"/>
        </w:rPr>
        <w:t></w:t>
      </w:r>
      <w:r>
        <w:rPr>
          <w:b/>
          <w:noProof/>
          <w:color w:val="000000"/>
        </w:rPr>
        <w:t xml:space="preserve"> Безвъзмездни средства</w:t>
      </w:r>
    </w:p>
    <w:p w:rsidR="008C1651" w:rsidRDefault="008C1651" w:rsidP="008C1651">
      <w:pPr>
        <w:spacing w:before="20" w:after="20"/>
        <w:rPr>
          <w:b/>
          <w:color w:val="000000"/>
        </w:rPr>
      </w:pPr>
      <w:r>
        <w:rPr>
          <w:rFonts w:ascii="Wingdings" w:eastAsia="Wingdings" w:hAnsi="Wingdings" w:cs="Wingdings"/>
          <w:b/>
          <w:noProof/>
          <w:color w:val="000000"/>
        </w:rPr>
        <w:t></w:t>
      </w:r>
      <w:r>
        <w:rPr>
          <w:b/>
          <w:noProof/>
          <w:color w:val="000000"/>
        </w:rPr>
        <w:t xml:space="preserve"> Финансов инструмент</w:t>
      </w:r>
    </w:p>
    <w:p w:rsidR="008C1651" w:rsidRDefault="008C1651" w:rsidP="008C1651">
      <w:pPr>
        <w:spacing w:before="20" w:after="20"/>
        <w:rPr>
          <w:color w:val="000000"/>
          <w:sz w:val="12"/>
        </w:rPr>
      </w:pPr>
    </w:p>
    <w:p w:rsidR="008C1651" w:rsidRDefault="008C1651" w:rsidP="008C1651">
      <w:pPr>
        <w:spacing w:before="20" w:after="20"/>
        <w:rPr>
          <w:color w:val="000000"/>
        </w:rPr>
      </w:pPr>
      <w:r>
        <w:rPr>
          <w:noProof/>
          <w:color w:val="000000"/>
        </w:rPr>
        <w:t>Вид на плащането</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възстановяване на действително направени от бенефициера допустими разходи</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единични разходи</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еднократни суми</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финансиране с единна ставка</w:t>
      </w:r>
    </w:p>
    <w:p w:rsidR="008C1651" w:rsidRDefault="008C1651" w:rsidP="008C1651">
      <w:pPr>
        <w:spacing w:before="20" w:after="20"/>
        <w:rPr>
          <w:color w:val="000000"/>
          <w:sz w:val="12"/>
        </w:rPr>
      </w:pPr>
    </w:p>
    <w:p w:rsidR="008C1651" w:rsidRDefault="008C1651" w:rsidP="008C1651">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rsidR="008C1651" w:rsidRDefault="008C1651" w:rsidP="00AC0208">
            <w:pPr>
              <w:spacing w:before="40" w:after="40"/>
              <w:jc w:val="both"/>
            </w:pPr>
            <w:r>
              <w:rPr>
                <w:b/>
                <w:bCs/>
                <w:noProof/>
              </w:rPr>
              <w:t>Нива на подпомагане за преработватели на селскостопански продукти, които са микро, малки, средни или големи* предприятия по ЗМСП:</w:t>
            </w:r>
          </w:p>
          <w:p w:rsidR="008C1651" w:rsidRDefault="008C1651" w:rsidP="00AC0208">
            <w:pPr>
              <w:spacing w:before="40" w:after="40"/>
              <w:jc w:val="both"/>
            </w:pPr>
            <w:r>
              <w:rPr>
                <w:b/>
                <w:bCs/>
                <w:noProof/>
              </w:rPr>
              <w:t>·</w:t>
            </w:r>
            <w:r>
              <w:rPr>
                <w:noProof/>
              </w:rPr>
              <w:t xml:space="preserve"> Финансовата помощ може да се увеличи с до 10 % за проектни предложения, които се изпълняват в чувствителни сектори определени в анализа към СП.</w:t>
            </w:r>
          </w:p>
          <w:p w:rsidR="008C1651" w:rsidRDefault="008C1651" w:rsidP="00AC0208">
            <w:pPr>
              <w:spacing w:before="40" w:after="40"/>
              <w:jc w:val="both"/>
            </w:pPr>
            <w:r>
              <w:rPr>
                <w:noProof/>
              </w:rPr>
              <w:t>· Минималният размер на допустимите разходи за едно проектно предложение е 15 000 евро.</w:t>
            </w:r>
          </w:p>
          <w:p w:rsidR="008C1651" w:rsidRDefault="008C1651" w:rsidP="00AC0208">
            <w:pPr>
              <w:spacing w:before="40" w:after="40"/>
              <w:jc w:val="both"/>
            </w:pPr>
            <w:r>
              <w:rPr>
                <w:noProof/>
              </w:rPr>
              <w:t xml:space="preserve">· </w:t>
            </w:r>
            <w:r>
              <w:rPr>
                <w:noProof/>
                <w:u w:val="single"/>
              </w:rPr>
              <w:t>Максималният размер на допустимите разходи за един кандидат за периода на прилагане на интервенцията и за един проект е до 2 000 000 евро;</w:t>
            </w:r>
          </w:p>
          <w:p w:rsidR="008C1651" w:rsidRDefault="008C1651" w:rsidP="00AC0208">
            <w:pPr>
              <w:spacing w:before="40" w:after="40"/>
              <w:jc w:val="both"/>
            </w:pPr>
            <w:r>
              <w:rPr>
                <w:noProof/>
              </w:rPr>
              <w:t xml:space="preserve">· </w:t>
            </w:r>
            <w:r>
              <w:rPr>
                <w:noProof/>
                <w:u w:val="single"/>
              </w:rPr>
              <w:t xml:space="preserve">Общият максимален размер на допустимите разходи за интервенция ІІ. Г.2 и ІІ. Г.2.1 за един кандидат за периода на прилагане на интервенциите е до </w:t>
            </w:r>
            <w:r w:rsidRPr="004744C1">
              <w:rPr>
                <w:noProof/>
                <w:color w:val="FF0000"/>
                <w:u w:val="single"/>
              </w:rPr>
              <w:t xml:space="preserve">3 </w:t>
            </w:r>
            <w:r w:rsidR="004744C1" w:rsidRPr="004744C1">
              <w:rPr>
                <w:noProof/>
                <w:color w:val="FF0000"/>
                <w:u w:val="single"/>
              </w:rPr>
              <w:t>5</w:t>
            </w:r>
            <w:r w:rsidRPr="004744C1">
              <w:rPr>
                <w:noProof/>
                <w:color w:val="FF0000"/>
                <w:u w:val="single"/>
              </w:rPr>
              <w:t>00 000</w:t>
            </w:r>
            <w:r>
              <w:rPr>
                <w:noProof/>
                <w:u w:val="single"/>
              </w:rPr>
              <w:t xml:space="preserve"> евро; </w:t>
            </w:r>
          </w:p>
          <w:p w:rsidR="008C1651" w:rsidRDefault="008C1651" w:rsidP="00AC0208">
            <w:pPr>
              <w:spacing w:before="40" w:after="40"/>
              <w:jc w:val="both"/>
            </w:pPr>
            <w:r>
              <w:rPr>
                <w:b/>
                <w:bCs/>
                <w:noProof/>
              </w:rPr>
              <w:t>Нива на подпомагане за земеделски стопани и групи/организации на производители:</w:t>
            </w:r>
          </w:p>
          <w:p w:rsidR="008C1651" w:rsidRDefault="008C1651" w:rsidP="00AC0208">
            <w:pPr>
              <w:spacing w:before="40" w:after="40"/>
              <w:jc w:val="both"/>
            </w:pPr>
            <w:r>
              <w:rPr>
                <w:noProof/>
              </w:rPr>
              <w:t>· 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rsidR="008C1651" w:rsidRDefault="008C1651" w:rsidP="00AC0208">
            <w:pPr>
              <w:spacing w:before="40" w:after="40"/>
              <w:jc w:val="both"/>
            </w:pPr>
            <w:r>
              <w:rPr>
                <w:noProof/>
              </w:rPr>
              <w:t>· Финансовата помощ може да се увеличи с до 10 % за проектни предложения, които се изпълняват в чувствителни сектори определени в анализа към СП.</w:t>
            </w:r>
          </w:p>
          <w:p w:rsidR="008C1651" w:rsidRDefault="008C1651" w:rsidP="00AC0208">
            <w:pPr>
              <w:spacing w:before="40" w:after="40"/>
              <w:jc w:val="both"/>
            </w:pPr>
            <w:r>
              <w:rPr>
                <w:noProof/>
              </w:rPr>
              <w:t>· Минималният размер на допустимите разходи за едно проектно предложение е 15 000 евро.</w:t>
            </w:r>
          </w:p>
          <w:p w:rsidR="008C1651" w:rsidRDefault="008C1651" w:rsidP="00AC0208">
            <w:pPr>
              <w:spacing w:before="40" w:after="40"/>
              <w:jc w:val="both"/>
            </w:pPr>
            <w:r>
              <w:rPr>
                <w:noProof/>
              </w:rPr>
              <w:t xml:space="preserve">· </w:t>
            </w:r>
            <w:r>
              <w:rPr>
                <w:noProof/>
                <w:u w:val="single"/>
              </w:rPr>
              <w:t>Максималният размер на допустимите разходи за един кандидат за периода на прилагане на интервенцията и за един проект е до 2 000 000 евро;</w:t>
            </w:r>
          </w:p>
          <w:p w:rsidR="008C1651" w:rsidRDefault="008C1651" w:rsidP="00AC0208">
            <w:pPr>
              <w:spacing w:before="40" w:after="40"/>
              <w:jc w:val="both"/>
            </w:pPr>
            <w:r>
              <w:rPr>
                <w:noProof/>
              </w:rPr>
              <w:t xml:space="preserve">· </w:t>
            </w:r>
            <w:r>
              <w:rPr>
                <w:noProof/>
                <w:u w:val="single"/>
              </w:rPr>
              <w:t xml:space="preserve">Общият максимален размер на допустимите разходи за интервенция ІІ. Г.2 и ІІ. Г.2.1 за един кандидат за периода на прилагане на интервенциите е до </w:t>
            </w:r>
            <w:r w:rsidRPr="00995BDA">
              <w:rPr>
                <w:noProof/>
                <w:color w:val="FF0000"/>
                <w:u w:val="single"/>
              </w:rPr>
              <w:t xml:space="preserve">3 </w:t>
            </w:r>
            <w:r w:rsidR="00995BDA" w:rsidRPr="00995BDA">
              <w:rPr>
                <w:noProof/>
                <w:color w:val="FF0000"/>
                <w:u w:val="single"/>
              </w:rPr>
              <w:t>5</w:t>
            </w:r>
            <w:r w:rsidRPr="00995BDA">
              <w:rPr>
                <w:noProof/>
                <w:color w:val="FF0000"/>
                <w:u w:val="single"/>
              </w:rPr>
              <w:t>00 000</w:t>
            </w:r>
            <w:r>
              <w:rPr>
                <w:noProof/>
                <w:u w:val="single"/>
              </w:rPr>
              <w:t xml:space="preserve"> евро; </w:t>
            </w:r>
          </w:p>
          <w:p w:rsidR="008C1651" w:rsidRDefault="008C1651" w:rsidP="00AC0208">
            <w:pPr>
              <w:spacing w:before="40" w:after="40"/>
              <w:jc w:val="both"/>
            </w:pPr>
            <w:r>
              <w:rPr>
                <w:noProof/>
              </w:rPr>
              <w:t xml:space="preserve">· </w:t>
            </w:r>
            <w:r>
              <w:rPr>
                <w:noProof/>
                <w:u w:val="single"/>
              </w:rPr>
              <w:t xml:space="preserve">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w:t>
            </w:r>
            <w:del w:id="13" w:author="MZH" w:date="2025-08-19T11:46:00Z">
              <w:r w:rsidDel="00C8078A">
                <w:rPr>
                  <w:noProof/>
                  <w:u w:val="single"/>
                </w:rPr>
                <w:delText xml:space="preserve">2 </w:delText>
              </w:r>
            </w:del>
            <w:ins w:id="14" w:author="MZH" w:date="2025-08-19T11:46:00Z">
              <w:r w:rsidR="00C8078A">
                <w:rPr>
                  <w:noProof/>
                  <w:u w:val="single"/>
                </w:rPr>
                <w:t xml:space="preserve">3 </w:t>
              </w:r>
            </w:ins>
            <w:del w:id="15" w:author="MZH" w:date="2025-08-19T11:46:00Z">
              <w:r w:rsidDel="00C8078A">
                <w:rPr>
                  <w:noProof/>
                  <w:u w:val="single"/>
                </w:rPr>
                <w:delText xml:space="preserve">500 </w:delText>
              </w:r>
            </w:del>
            <w:ins w:id="16" w:author="MZH" w:date="2025-08-19T11:46:00Z">
              <w:r w:rsidR="00C8078A">
                <w:rPr>
                  <w:noProof/>
                  <w:u w:val="single"/>
                </w:rPr>
                <w:t xml:space="preserve">000 </w:t>
              </w:r>
            </w:ins>
            <w:r>
              <w:rPr>
                <w:noProof/>
                <w:u w:val="single"/>
              </w:rPr>
              <w:t>000 евро;</w:t>
            </w:r>
          </w:p>
          <w:p w:rsidR="008C1651" w:rsidRDefault="008C1651" w:rsidP="00AC0208">
            <w:pPr>
              <w:spacing w:before="40" w:after="40"/>
              <w:jc w:val="both"/>
            </w:pPr>
            <w:r>
              <w:rPr>
                <w:noProof/>
              </w:rPr>
              <w:t xml:space="preserve">· </w:t>
            </w:r>
            <w:r>
              <w:rPr>
                <w:noProof/>
                <w:u w:val="single"/>
              </w:rPr>
              <w:t xml:space="preserve">Общият максимален размер на допустимите разходи за интервенция ІІ. Г.2 и ІІ. Г.2.1 за един кандидат съответстващ на определението за група/организация на производители за периода на прилагане на интервенциите е до </w:t>
            </w:r>
            <w:del w:id="17" w:author="MZH" w:date="2025-08-19T11:46:00Z">
              <w:r w:rsidDel="00C8078A">
                <w:rPr>
                  <w:noProof/>
                  <w:u w:val="single"/>
                </w:rPr>
                <w:delText xml:space="preserve">3 </w:delText>
              </w:r>
            </w:del>
            <w:ins w:id="18" w:author="MZH" w:date="2025-08-19T11:46:00Z">
              <w:r w:rsidR="00C8078A">
                <w:rPr>
                  <w:noProof/>
                  <w:u w:val="single"/>
                </w:rPr>
                <w:t xml:space="preserve">4 </w:t>
              </w:r>
            </w:ins>
            <w:r>
              <w:rPr>
                <w:noProof/>
                <w:u w:val="single"/>
              </w:rPr>
              <w:t>000 000 евро;</w:t>
            </w:r>
          </w:p>
          <w:p w:rsidR="008C1651" w:rsidRDefault="008C1651" w:rsidP="00AC0208">
            <w:pPr>
              <w:spacing w:before="40" w:after="40"/>
              <w:jc w:val="both"/>
            </w:pPr>
            <w:r>
              <w:rPr>
                <w:noProof/>
                <w:u w:val="single"/>
              </w:rPr>
              <w:t>За проектни предложения свързани с преработка на продукти от приложение № І от ДФЕС в продукти извън приложение № І от ДФЕС или памук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финансовата помощ не може да надхвръля 300 000 евро.</w:t>
            </w:r>
          </w:p>
          <w:p w:rsidR="008C1651" w:rsidRDefault="008C1651" w:rsidP="00AC0208">
            <w:pPr>
              <w:spacing w:before="40" w:after="40"/>
              <w:jc w:val="both"/>
            </w:pPr>
            <w:r>
              <w:rPr>
                <w:b/>
                <w:bCs/>
                <w:noProof/>
              </w:rPr>
              <w:t>Подкрепа по интервенцията може да се предоставя и под формата на финансови инструменти</w:t>
            </w:r>
          </w:p>
          <w:p w:rsidR="008C1651" w:rsidRDefault="008C1651" w:rsidP="00AC0208">
            <w:pPr>
              <w:spacing w:before="40" w:after="40"/>
              <w:jc w:val="both"/>
            </w:pPr>
            <w:r>
              <w:rPr>
                <w:noProof/>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rsidR="008C1651" w:rsidRDefault="008C1651" w:rsidP="00AC0208">
            <w:pPr>
              <w:spacing w:before="40" w:after="40"/>
              <w:jc w:val="both"/>
            </w:pPr>
            <w:r>
              <w:rPr>
                <w:noProof/>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rsidR="008C1651" w:rsidRDefault="008C1651" w:rsidP="00AC0208">
            <w:pPr>
              <w:spacing w:before="40" w:after="40"/>
              <w:jc w:val="both"/>
            </w:pPr>
            <w:r>
              <w:rPr>
                <w:noProof/>
              </w:rPr>
              <w:t>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rsidR="008C1651" w:rsidRDefault="008C1651" w:rsidP="00AC0208">
            <w:pPr>
              <w:spacing w:before="40" w:after="40"/>
              <w:jc w:val="both"/>
            </w:pPr>
            <w:r>
              <w:rPr>
                <w:noProof/>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rsidR="008C1651" w:rsidRDefault="008C1651" w:rsidP="00AC0208">
            <w:pPr>
              <w:spacing w:before="40" w:after="40"/>
              <w:jc w:val="both"/>
            </w:pPr>
            <w:r>
              <w:rPr>
                <w:noProof/>
              </w:rPr>
              <w:t>Максимален матуритет на заемите – 120 месеца за инвестиционни кредити и 60 месеца за оборотни заеми.</w:t>
            </w:r>
          </w:p>
          <w:p w:rsidR="008C1651" w:rsidRDefault="008C1651" w:rsidP="00AC0208">
            <w:pPr>
              <w:spacing w:before="40" w:after="40"/>
              <w:jc w:val="both"/>
            </w:pPr>
            <w:r>
              <w:rPr>
                <w:noProof/>
              </w:rPr>
              <w:t>Минимален матуритет на заемите – 12 месеца.</w:t>
            </w:r>
          </w:p>
          <w:p w:rsidR="008C1651" w:rsidRDefault="008C1651" w:rsidP="00AC0208">
            <w:pPr>
              <w:spacing w:before="40" w:after="40"/>
              <w:jc w:val="both"/>
            </w:pPr>
            <w:r>
              <w:rPr>
                <w:noProof/>
              </w:rPr>
              <w:t>Размер на собственото участие при инвестиционни кредити: спрямо стандартните изисквания на финансовите посредници.</w:t>
            </w:r>
          </w:p>
          <w:p w:rsidR="008C1651" w:rsidRDefault="008C1651" w:rsidP="00AC0208">
            <w:pPr>
              <w:spacing w:before="40" w:after="40"/>
              <w:jc w:val="both"/>
            </w:pPr>
            <w:r>
              <w:rPr>
                <w:noProof/>
              </w:rPr>
              <w:t>Процедура за включване – на портфейлен принцип;</w:t>
            </w:r>
          </w:p>
          <w:p w:rsidR="008C1651" w:rsidRDefault="008C1651" w:rsidP="00AC0208">
            <w:pPr>
              <w:spacing w:before="40" w:after="40"/>
              <w:jc w:val="both"/>
            </w:pPr>
            <w:r>
              <w:rPr>
                <w:noProof/>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№2021/2115</w:t>
            </w:r>
          </w:p>
        </w:tc>
      </w:tr>
    </w:tbl>
    <w:p w:rsidR="008C1651" w:rsidRDefault="008C1651" w:rsidP="008C1651">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rsidR="008C1651" w:rsidRDefault="008C1651" w:rsidP="00AC0208">
            <w:pPr>
              <w:spacing w:before="40" w:after="40"/>
            </w:pPr>
            <w:r>
              <w:rPr>
                <w:noProof/>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rsidR="008C1651" w:rsidRDefault="008C1651" w:rsidP="00AC0208">
            <w:pPr>
              <w:spacing w:before="40" w:after="40"/>
            </w:pPr>
            <w:r>
              <w:rPr>
                <w:noProof/>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rsidR="008C1651" w:rsidRDefault="008C1651" w:rsidP="00AC0208">
            <w:pPr>
              <w:spacing w:before="40" w:after="40"/>
              <w:jc w:val="both"/>
            </w:pPr>
            <w:r>
              <w:rPr>
                <w:noProof/>
              </w:rPr>
              <w:t>Проектите следва да бъдат устойчиви и финансово жизнеспособни.</w:t>
            </w:r>
          </w:p>
        </w:tc>
      </w:tr>
    </w:tbl>
    <w:p w:rsidR="008C1651" w:rsidRDefault="008C1651" w:rsidP="008C1651">
      <w:pPr>
        <w:pStyle w:val="Heading5"/>
        <w:spacing w:before="20" w:after="20"/>
        <w:rPr>
          <w:b w:val="0"/>
          <w:i w:val="0"/>
          <w:color w:val="000000"/>
          <w:sz w:val="24"/>
        </w:rPr>
      </w:pPr>
      <w:bookmarkStart w:id="19" w:name="_Toc256001584"/>
      <w:r>
        <w:rPr>
          <w:b w:val="0"/>
          <w:i w:val="0"/>
          <w:noProof/>
          <w:color w:val="000000"/>
          <w:sz w:val="24"/>
        </w:rPr>
        <w:t>8 Информация относно оценката за държавна помощ</w:t>
      </w:r>
      <w:bookmarkEnd w:id="19"/>
    </w:p>
    <w:p w:rsidR="008C1651" w:rsidRDefault="008C1651" w:rsidP="008C1651">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8C1651" w:rsidRDefault="008C1651" w:rsidP="008C1651">
      <w:pPr>
        <w:spacing w:before="20" w:after="20"/>
        <w:rPr>
          <w:color w:val="000000"/>
        </w:rPr>
      </w:pPr>
      <w:r>
        <w:rPr>
          <w:noProof/>
          <w:color w:val="000000"/>
        </w:rPr>
        <w:t>Обяснение на спомагателните дейности извън приложното поле на член 42 от ДФЕС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Преработка на продукти от приложение № І от ДФЕС в продукти извън приложение № І от ДФЕС или памук ще се предоставя в съответствие с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Съвместимостта с правилата на Съюза в областта на помощта de minimis ще бъде гарантирана през цялата продължителност на програмния период.</w:t>
            </w:r>
          </w:p>
        </w:tc>
      </w:tr>
    </w:tbl>
    <w:p w:rsidR="008C1651" w:rsidRDefault="008C1651" w:rsidP="008C1651">
      <w:pPr>
        <w:spacing w:before="20" w:after="20"/>
        <w:rPr>
          <w:color w:val="000000"/>
        </w:rPr>
      </w:pPr>
      <w:r>
        <w:rPr>
          <w:noProof/>
          <w:color w:val="000000"/>
        </w:rPr>
        <w:t>Вид на инструмента за държавна помощ, който да се използва за оформяне:</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Нотифициране      </w:t>
      </w:r>
      <w:r>
        <w:rPr>
          <w:rFonts w:ascii="Wingdings" w:eastAsia="Wingdings" w:hAnsi="Wingdings" w:cs="Wingdings"/>
          <w:noProof/>
          <w:color w:val="000000"/>
        </w:rPr>
        <w:t></w:t>
      </w:r>
      <w:r>
        <w:rPr>
          <w:noProof/>
          <w:color w:val="000000"/>
        </w:rPr>
        <w:t xml:space="preserve"> ОРГО      </w:t>
      </w:r>
      <w:r>
        <w:rPr>
          <w:rFonts w:ascii="Wingdings" w:eastAsia="Wingdings" w:hAnsi="Wingdings" w:cs="Wingdings"/>
          <w:noProof/>
          <w:color w:val="000000"/>
        </w:rPr>
        <w:t></w:t>
      </w:r>
      <w:r>
        <w:rPr>
          <w:noProof/>
          <w:color w:val="000000"/>
        </w:rPr>
        <w:t xml:space="preserve"> РГОСС      </w:t>
      </w:r>
      <w:r>
        <w:rPr>
          <w:rFonts w:ascii="Wingdings" w:eastAsia="Wingdings" w:hAnsi="Wingdings" w:cs="Wingdings"/>
          <w:noProof/>
          <w:color w:val="000000"/>
        </w:rPr>
        <w:t></w:t>
      </w:r>
      <w:r>
        <w:rPr>
          <w:noProof/>
          <w:color w:val="000000"/>
        </w:rPr>
        <w:t xml:space="preserve"> de minimis      </w:t>
      </w:r>
    </w:p>
    <w:p w:rsidR="008C1651" w:rsidRDefault="008C1651" w:rsidP="008C1651">
      <w:pPr>
        <w:spacing w:before="20" w:after="20"/>
        <w:rPr>
          <w:color w:val="000000"/>
        </w:rPr>
      </w:pPr>
    </w:p>
    <w:p w:rsidR="008C1651" w:rsidRDefault="008C1651" w:rsidP="008C1651">
      <w:pPr>
        <w:spacing w:before="20" w:after="20"/>
        <w:rPr>
          <w:color w:val="000000"/>
        </w:rPr>
      </w:pPr>
      <w:r>
        <w:rPr>
          <w:noProof/>
          <w:color w:val="000000"/>
        </w:rPr>
        <w:t>Допълнителна информация:</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все още не е избрала инструмента (инструментите) и е посочила алтернативите. На бенефициерите няма да се изплаща помощ преди датата, на която уравняването на избрания инструмент влезе в сила.      </w:t>
      </w: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но все още не е получено уравняване. На бенефициерите няма да се изплаща помощ преди датата, на която уравняването влезе в сила.</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Държавата членка е избрала инструмента, както е посочено, получено е уравняване и е посочен номерът на SA за уведомяване, ОРГО или РГОСС.</w:t>
      </w:r>
    </w:p>
    <w:p w:rsidR="008C1651" w:rsidRDefault="008C1651" w:rsidP="008C1651">
      <w:pPr>
        <w:spacing w:before="20" w:after="20"/>
        <w:rPr>
          <w:color w:val="000000"/>
        </w:rPr>
      </w:pPr>
    </w:p>
    <w:p w:rsidR="008C1651" w:rsidRDefault="008C1651" w:rsidP="008C1651">
      <w:pPr>
        <w:pStyle w:val="Heading5"/>
        <w:spacing w:before="20" w:after="20"/>
        <w:rPr>
          <w:b w:val="0"/>
          <w:i w:val="0"/>
          <w:color w:val="000000"/>
          <w:sz w:val="24"/>
        </w:rPr>
      </w:pPr>
      <w:bookmarkStart w:id="20" w:name="_Toc256001585"/>
      <w:r>
        <w:rPr>
          <w:b w:val="0"/>
          <w:i w:val="0"/>
          <w:noProof/>
          <w:color w:val="000000"/>
          <w:sz w:val="24"/>
        </w:rPr>
        <w:t>9 Допълнителни въпроси/информация за вида на интервенцията</w:t>
      </w:r>
      <w:bookmarkEnd w:id="20"/>
    </w:p>
    <w:p w:rsidR="008C1651" w:rsidRDefault="008C1651" w:rsidP="008C1651">
      <w:pPr>
        <w:spacing w:before="20" w:after="20"/>
        <w:rPr>
          <w:color w:val="000000"/>
        </w:rPr>
      </w:pPr>
      <w:r>
        <w:rPr>
          <w:noProof/>
          <w:color w:val="000000"/>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color w:val="333333"/>
                <w:shd w:val="clear" w:color="auto" w:fill="FFFFFF"/>
              </w:rPr>
              <w:t>Недопустими разходи посочени в раздел 4.7.1. Не се подпомагат като самостоятелни проектни предложения или дейности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 както и за кандидати пазари на производители.</w:t>
            </w:r>
          </w:p>
        </w:tc>
      </w:tr>
    </w:tbl>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Съдържа ли инвестицията напояване?</w:t>
      </w:r>
    </w:p>
    <w:p w:rsidR="008C1651" w:rsidRDefault="008C1651" w:rsidP="008C1651">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p>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за инвестициите в подобряване на съществуващи напоителни инсталации — каква потенциална икономия на вода се изисква (изразена в проценти)</w:t>
      </w:r>
    </w:p>
    <w:p w:rsidR="008C1651" w:rsidRDefault="008C1651" w:rsidP="008C1651">
      <w:pPr>
        <w:spacing w:before="20" w:after="20"/>
        <w:rPr>
          <w:color w:val="000000"/>
        </w:rPr>
      </w:pPr>
      <w:r>
        <w:rPr>
          <w:noProof/>
          <w:color w:val="000000"/>
        </w:rPr>
        <w:t>Неприложимо</w:t>
      </w:r>
    </w:p>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20" w:after="20"/>
              <w:rPr>
                <w:color w:val="000000"/>
              </w:rPr>
            </w:pPr>
          </w:p>
        </w:tc>
      </w:tr>
    </w:tbl>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rsidR="008C1651" w:rsidRDefault="008C1651" w:rsidP="008C1651">
      <w:pPr>
        <w:spacing w:before="20" w:after="20"/>
        <w:rPr>
          <w:color w:val="000000"/>
        </w:rPr>
      </w:pPr>
      <w:r>
        <w:rPr>
          <w:noProof/>
          <w:color w:val="000000"/>
        </w:rPr>
        <w:t>Неприложимо</w:t>
      </w:r>
    </w:p>
    <w:p w:rsidR="008C1651" w:rsidRDefault="008C1651" w:rsidP="008C1651">
      <w:pPr>
        <w:spacing w:before="20" w:after="20"/>
        <w:rPr>
          <w:color w:val="000000"/>
          <w:sz w:val="0"/>
        </w:rPr>
      </w:pPr>
    </w:p>
    <w:p w:rsidR="008C1651" w:rsidRDefault="008C1651" w:rsidP="008C1651">
      <w:pPr>
        <w:spacing w:before="20" w:after="20"/>
        <w:rPr>
          <w:color w:val="000000"/>
        </w:rPr>
      </w:pPr>
      <w:r>
        <w:rPr>
          <w:noProof/>
          <w:color w:val="000000"/>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20" w:after="20"/>
              <w:rPr>
                <w:color w:val="000000"/>
              </w:rPr>
            </w:pPr>
          </w:p>
        </w:tc>
      </w:tr>
    </w:tbl>
    <w:p w:rsidR="008C1651" w:rsidRDefault="008C1651" w:rsidP="008C1651">
      <w:pPr>
        <w:spacing w:before="20" w:after="20"/>
        <w:rPr>
          <w:color w:val="000000"/>
        </w:rPr>
      </w:pPr>
    </w:p>
    <w:p w:rsidR="008C1651" w:rsidRDefault="008C1651" w:rsidP="008C1651">
      <w:pPr>
        <w:pStyle w:val="Heading5"/>
        <w:spacing w:before="20" w:after="20"/>
        <w:rPr>
          <w:b w:val="0"/>
          <w:i w:val="0"/>
          <w:color w:val="000000"/>
          <w:sz w:val="24"/>
        </w:rPr>
      </w:pPr>
      <w:bookmarkStart w:id="21" w:name="_Toc256001586"/>
      <w:r>
        <w:rPr>
          <w:b w:val="0"/>
          <w:i w:val="0"/>
          <w:noProof/>
          <w:color w:val="000000"/>
          <w:sz w:val="24"/>
        </w:rPr>
        <w:t>10 Съответствие с правилата на СТО</w:t>
      </w:r>
      <w:bookmarkEnd w:id="21"/>
    </w:p>
    <w:p w:rsidR="008C1651" w:rsidRDefault="008C1651" w:rsidP="008C1651">
      <w:pPr>
        <w:spacing w:before="20" w:after="20"/>
        <w:rPr>
          <w:color w:val="000000"/>
        </w:rPr>
      </w:pPr>
      <w:r>
        <w:rPr>
          <w:noProof/>
          <w:color w:val="000000"/>
        </w:rPr>
        <w:t xml:space="preserve"> Зелена кутия</w:t>
      </w:r>
    </w:p>
    <w:p w:rsidR="008C1651" w:rsidRDefault="008C1651" w:rsidP="008C1651">
      <w:pPr>
        <w:spacing w:before="20" w:after="20"/>
        <w:rPr>
          <w:color w:val="000000"/>
        </w:rPr>
      </w:pPr>
      <w:r>
        <w:rPr>
          <w:noProof/>
          <w:color w:val="000000"/>
        </w:rPr>
        <w:t>Параграф 11 от приложение 2 към Споразумението за СТО</w:t>
      </w:r>
    </w:p>
    <w:p w:rsidR="008C1651" w:rsidRDefault="008C1651" w:rsidP="008C1651">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Интервенцията е включена в приложение II на Регламент (ЕС) №2021/2115 и е в съответствие с приложение 2 към Споразумението на СТО за селското стопанство.</w:t>
            </w:r>
          </w:p>
          <w:p w:rsidR="008C1651" w:rsidRDefault="008C1651" w:rsidP="00AC0208">
            <w:pPr>
              <w:spacing w:before="40" w:after="40"/>
              <w:jc w:val="both"/>
            </w:pPr>
            <w:r>
              <w:rPr>
                <w:noProof/>
              </w:rPr>
              <w:t>Инвестиции за преработка на селскостопански продукти са в съответствие с т. 11 от Приложение 2 на Споразумението за земеделие на СТО, тъй като:</w:t>
            </w:r>
          </w:p>
          <w:p w:rsidR="008C1651" w:rsidRDefault="008C1651" w:rsidP="00AC0208">
            <w:pPr>
              <w:spacing w:before="40" w:after="40"/>
              <w:jc w:val="both"/>
            </w:pPr>
            <w:r>
              <w:rPr>
                <w:noProof/>
              </w:rPr>
              <w:t>1. Правила за отпускане на плащанията ще са съобразени с основните параметри, заложени в Стратегическия план и са насочени към подобряване на конкурентоспособността на предприятията в хранително-вкусовата промишленост;</w:t>
            </w:r>
          </w:p>
          <w:p w:rsidR="008C1651" w:rsidRDefault="008C1651" w:rsidP="00AC0208">
            <w:pPr>
              <w:spacing w:before="40" w:after="40"/>
              <w:jc w:val="both"/>
            </w:pPr>
            <w:r>
              <w:rPr>
                <w:noProof/>
              </w:rPr>
              <w:t>2. Размерът на плащанията не зависи от вида, обема и цената на продукцията през годините на реализация на инвестицията, а от самата инвестиция;</w:t>
            </w:r>
          </w:p>
          <w:p w:rsidR="008C1651" w:rsidRDefault="008C1651" w:rsidP="00AC0208">
            <w:pPr>
              <w:spacing w:before="40" w:after="40"/>
              <w:jc w:val="both"/>
            </w:pPr>
            <w:r>
              <w:rPr>
                <w:noProof/>
              </w:rPr>
              <w:t>3. Плащанията са само срещу доказване на реално извършените разходи за инвестицията и са обвързани с периода на изпълнени на проекта.</w:t>
            </w:r>
          </w:p>
          <w:p w:rsidR="008C1651" w:rsidRDefault="008C1651" w:rsidP="00AC0208">
            <w:pPr>
              <w:spacing w:before="40" w:after="40"/>
            </w:pPr>
            <w:r>
              <w:rPr>
                <w:noProof/>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rsidR="008C1651" w:rsidRDefault="008C1651" w:rsidP="008C1651">
      <w:pPr>
        <w:pStyle w:val="Heading5"/>
        <w:spacing w:before="20" w:after="20"/>
        <w:rPr>
          <w:b w:val="0"/>
          <w:i w:val="0"/>
          <w:color w:val="000000"/>
          <w:sz w:val="24"/>
        </w:rPr>
      </w:pPr>
      <w:bookmarkStart w:id="22" w:name="_Toc256001587"/>
      <w:r>
        <w:rPr>
          <w:b w:val="0"/>
          <w:i w:val="0"/>
          <w:noProof/>
          <w:color w:val="000000"/>
          <w:sz w:val="24"/>
        </w:rPr>
        <w:t>11 Процентно участие, приложимо за тази интервенция</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color w:val="000000"/>
                <w:sz w:val="20"/>
              </w:rPr>
            </w:pPr>
            <w:r>
              <w:rPr>
                <w:b/>
                <w:noProof/>
                <w:color w:val="000000"/>
                <w:sz w:val="20"/>
              </w:rPr>
              <w:t>Максимална ставка</w:t>
            </w:r>
          </w:p>
        </w:tc>
      </w:tr>
      <w:tr w:rsidR="008C1651" w:rsidTr="00AC0208">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jc w:val="right"/>
              <w:rPr>
                <w:color w:val="000000"/>
                <w:sz w:val="20"/>
              </w:rPr>
            </w:pPr>
            <w:r>
              <w:rPr>
                <w:noProof/>
                <w:color w:val="000000"/>
                <w:sz w:val="20"/>
              </w:rPr>
              <w:t>85,00%</w:t>
            </w:r>
          </w:p>
        </w:tc>
      </w:tr>
    </w:tbl>
    <w:p w:rsidR="008C1651" w:rsidRDefault="008C1651" w:rsidP="008C1651">
      <w:pPr>
        <w:spacing w:before="20" w:after="20"/>
        <w:rPr>
          <w:color w:val="000000"/>
        </w:rPr>
        <w:sectPr w:rsidR="008C1651">
          <w:pgSz w:w="11906" w:h="16838"/>
          <w:pgMar w:top="720" w:right="720" w:bottom="864" w:left="936" w:header="288" w:footer="72" w:gutter="0"/>
          <w:cols w:space="720"/>
          <w:noEndnote/>
          <w:docGrid w:linePitch="360"/>
        </w:sectPr>
      </w:pPr>
    </w:p>
    <w:p w:rsidR="008C1651" w:rsidRDefault="008C1651" w:rsidP="008C1651">
      <w:pPr>
        <w:pStyle w:val="Heading5"/>
        <w:spacing w:before="20" w:after="20"/>
        <w:rPr>
          <w:b w:val="0"/>
          <w:i w:val="0"/>
          <w:color w:val="000000"/>
          <w:sz w:val="24"/>
        </w:rPr>
      </w:pPr>
      <w:bookmarkStart w:id="23" w:name="_Toc256001588"/>
      <w:r>
        <w:rPr>
          <w:b w:val="0"/>
          <w:i w:val="0"/>
          <w:noProof/>
          <w:color w:val="000000"/>
          <w:sz w:val="24"/>
        </w:rPr>
        <w:t>12 Планирани единични суми — определение</w:t>
      </w:r>
      <w:bookmarkEnd w:id="23"/>
    </w:p>
    <w:p w:rsidR="008C1651" w:rsidRDefault="008C1651" w:rsidP="008C165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1585"/>
        <w:gridCol w:w="1422"/>
        <w:gridCol w:w="2198"/>
        <w:gridCol w:w="921"/>
        <w:gridCol w:w="1890"/>
        <w:gridCol w:w="3023"/>
      </w:tblGrid>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b/>
                <w:color w:val="000000"/>
                <w:sz w:val="20"/>
              </w:rPr>
            </w:pPr>
            <w:r>
              <w:rPr>
                <w:b/>
                <w:noProof/>
                <w:color w:val="000000"/>
                <w:sz w:val="20"/>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8C1651" w:rsidRDefault="008C1651" w:rsidP="00AC0208">
            <w:pPr>
              <w:spacing w:before="20" w:after="20"/>
              <w:rPr>
                <w:color w:val="000000"/>
                <w:sz w:val="20"/>
              </w:rPr>
            </w:pPr>
            <w:r>
              <w:rPr>
                <w:b/>
                <w:noProof/>
                <w:color w:val="000000"/>
                <w:sz w:val="20"/>
              </w:rPr>
              <w:t>Единичната сума основава ли се на пренесени разходи?</w:t>
            </w:r>
          </w:p>
        </w:tc>
      </w:tr>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 xml:space="preserve">FIN031 - Инвестиции за преработка на селскостопански продукти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R.37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Не</w:t>
            </w:r>
          </w:p>
        </w:tc>
      </w:tr>
      <w:tr w:rsidR="008C1651" w:rsidTr="00AC0208">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XCO31 - Подпомагане на инвестиции за преработка на селскостопански продукти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R.37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8C1651" w:rsidRDefault="008C1651" w:rsidP="00AC0208">
            <w:pPr>
              <w:spacing w:before="20" w:after="20"/>
              <w:rPr>
                <w:color w:val="000000"/>
                <w:sz w:val="20"/>
              </w:rPr>
            </w:pPr>
            <w:r>
              <w:rPr>
                <w:noProof/>
                <w:color w:val="000000"/>
                <w:sz w:val="20"/>
              </w:rPr>
              <w:t>Не</w:t>
            </w:r>
          </w:p>
        </w:tc>
      </w:tr>
    </w:tbl>
    <w:p w:rsidR="008C1651" w:rsidRDefault="008C1651" w:rsidP="008C1651">
      <w:pPr>
        <w:spacing w:before="20" w:after="20"/>
        <w:rPr>
          <w:color w:val="000000"/>
        </w:rPr>
      </w:pPr>
      <w:r>
        <w:rPr>
          <w:noProof/>
          <w:color w:val="000000"/>
        </w:rPr>
        <w:t>Обяснение и обосновка, свързани с размера на единичната сума</w:t>
      </w:r>
    </w:p>
    <w:p w:rsidR="008C1651" w:rsidRDefault="008C1651" w:rsidP="008C1651">
      <w:pPr>
        <w:spacing w:before="20" w:after="20"/>
        <w:rPr>
          <w:color w:val="000000"/>
        </w:rPr>
      </w:pPr>
      <w:r>
        <w:rPr>
          <w:noProof/>
          <w:color w:val="000000"/>
        </w:rPr>
        <w:t xml:space="preserve">FIN031 - Инвестиции за преработка на селскостопански продукти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pPr>
            <w:r>
              <w:rPr>
                <w:noProof/>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600 000 евро.</w:t>
            </w:r>
          </w:p>
        </w:tc>
      </w:tr>
    </w:tbl>
    <w:p w:rsidR="008C1651" w:rsidRDefault="008C1651" w:rsidP="008C1651">
      <w:pPr>
        <w:spacing w:before="20" w:after="20"/>
        <w:rPr>
          <w:color w:val="000000"/>
        </w:rPr>
      </w:pPr>
      <w:r>
        <w:rPr>
          <w:noProof/>
          <w:color w:val="000000"/>
        </w:rPr>
        <w:t>XCO31 - Подпомагане на инвестиции за преработка на селскостопански продукти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8C1651" w:rsidTr="00AC0208">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8C1651" w:rsidRDefault="008C1651" w:rsidP="00AC0208">
            <w:pPr>
              <w:spacing w:before="40" w:after="40"/>
              <w:jc w:val="both"/>
            </w:pPr>
            <w:r>
              <w:rPr>
                <w:noProof/>
              </w:rPr>
              <w:t>Средната стойност на финансовата помощ за едно проектно предложение е базирана на данни от прилагането на сходни видове подпомагане от предходните програмни периоди. Отчетени са максималните нива на разходите за отделните проекти в настоящата интервенция в сравнение със идентичните такива прилагани през предходните периоди.</w:t>
            </w:r>
          </w:p>
          <w:p w:rsidR="008C1651" w:rsidRDefault="008C1651" w:rsidP="00AC0208">
            <w:pPr>
              <w:spacing w:before="40" w:after="40"/>
              <w:jc w:val="both"/>
            </w:pPr>
            <w:r>
              <w:rPr>
                <w:noProof/>
              </w:rPr>
              <w:t>Максималните нива на подпомагане и размера на разходите за отделните проекти са намалени в сравнение с предоставяното подпомагане в рамките на ПРСР 2014-2020.</w:t>
            </w:r>
          </w:p>
          <w:p w:rsidR="008C1651" w:rsidRDefault="008C1651" w:rsidP="00AC0208">
            <w:pPr>
              <w:spacing w:before="40" w:after="40"/>
            </w:pPr>
            <w:r>
              <w:rPr>
                <w:noProof/>
              </w:rPr>
              <w:t>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rsidR="008C1651" w:rsidRPr="006D3A20" w:rsidRDefault="008C1651" w:rsidP="006D3A20">
      <w:pPr>
        <w:pStyle w:val="Heading5"/>
        <w:spacing w:before="20" w:after="20"/>
        <w:rPr>
          <w:color w:val="000000"/>
          <w:sz w:val="0"/>
        </w:rPr>
      </w:pPr>
      <w:bookmarkStart w:id="24" w:name="_Toc256001589"/>
      <w:r>
        <w:rPr>
          <w:b w:val="0"/>
          <w:i w:val="0"/>
          <w:noProof/>
          <w:color w:val="000000"/>
          <w:sz w:val="24"/>
        </w:rPr>
        <w:t xml:space="preserve">13 Планирани единични суми — </w:t>
      </w:r>
      <w:r w:rsidRPr="006D3A20">
        <w:rPr>
          <w:b w:val="0"/>
          <w:noProof/>
          <w:color w:val="000000"/>
          <w:sz w:val="24"/>
        </w:rPr>
        <w:t>финансова таблица с крайни продукти</w:t>
      </w:r>
      <w:bookmarkEnd w:id="24"/>
    </w:p>
    <w:sectPr w:rsidR="008C1651" w:rsidRPr="006D3A20" w:rsidSect="006D3A20">
      <w:pgSz w:w="16838" w:h="11906" w:orient="landscape"/>
      <w:pgMar w:top="720" w:right="720" w:bottom="864" w:left="936"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ZH">
    <w15:presenceInfo w15:providerId="None" w15:userId="MZH"/>
  </w15:person>
  <w15:person w15:author="Elena A. Ivanova">
    <w15:presenceInfo w15:providerId="AD" w15:userId="S-1-5-21-3673932534-3318588094-701912851-37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651"/>
    <w:rsid w:val="0031590B"/>
    <w:rsid w:val="004744C1"/>
    <w:rsid w:val="006D3A20"/>
    <w:rsid w:val="007947FE"/>
    <w:rsid w:val="008C1651"/>
    <w:rsid w:val="00941E66"/>
    <w:rsid w:val="0097077C"/>
    <w:rsid w:val="00995BDA"/>
    <w:rsid w:val="00A4671D"/>
    <w:rsid w:val="00BF6D85"/>
    <w:rsid w:val="00C8078A"/>
    <w:rsid w:val="00D843AE"/>
    <w:rsid w:val="00E4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8342"/>
  <w15:chartTrackingRefBased/>
  <w15:docId w15:val="{FC3BDEA6-9F88-4FDC-B15A-AF2051DC9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651"/>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8C1651"/>
    <w:pPr>
      <w:keepNext/>
      <w:spacing w:before="240" w:after="60"/>
      <w:outlineLvl w:val="3"/>
    </w:pPr>
    <w:rPr>
      <w:b/>
      <w:bCs/>
      <w:sz w:val="28"/>
      <w:szCs w:val="28"/>
    </w:rPr>
  </w:style>
  <w:style w:type="paragraph" w:styleId="Heading5">
    <w:name w:val="heading 5"/>
    <w:basedOn w:val="Normal"/>
    <w:next w:val="Normal"/>
    <w:link w:val="Heading5Char"/>
    <w:qFormat/>
    <w:rsid w:val="008C165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C165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C1651"/>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4876</Words>
  <Characters>27795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Elena A. Ivanova</cp:lastModifiedBy>
  <cp:revision>2</cp:revision>
  <dcterms:created xsi:type="dcterms:W3CDTF">2025-08-20T14:20:00Z</dcterms:created>
  <dcterms:modified xsi:type="dcterms:W3CDTF">2025-08-20T14:20:00Z</dcterms:modified>
</cp:coreProperties>
</file>